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786786" w14:textId="77777777" w:rsidR="00A1217D" w:rsidRDefault="00A1217D" w:rsidP="00DC0BA0">
      <w:bookmarkStart w:id="0" w:name="_Toc73263500"/>
    </w:p>
    <w:p w14:paraId="6D28716B" w14:textId="77777777" w:rsidR="0010370E" w:rsidRDefault="0010370E" w:rsidP="00DC0BA0"/>
    <w:p w14:paraId="43940BE2" w14:textId="77777777" w:rsidR="00C6186B" w:rsidRDefault="00C6186B" w:rsidP="00DC0BA0"/>
    <w:p w14:paraId="2198BA3D" w14:textId="77777777" w:rsidR="00E64A13" w:rsidRDefault="00E64A13" w:rsidP="00DC0BA0"/>
    <w:p w14:paraId="7B2D8787" w14:textId="77777777" w:rsidR="00E64A13" w:rsidRDefault="00E64A13" w:rsidP="00DC0BA0"/>
    <w:p w14:paraId="1CB5504A" w14:textId="77777777" w:rsidR="00E64A13" w:rsidRDefault="00E64A13" w:rsidP="00DC0BA0"/>
    <w:p w14:paraId="72D5DF4D" w14:textId="77777777" w:rsidR="00E64A13" w:rsidRDefault="00E64A13" w:rsidP="00DC0BA0"/>
    <w:p w14:paraId="11E48490" w14:textId="77777777" w:rsidR="00E64A13" w:rsidRDefault="00E64A13" w:rsidP="00DC0BA0"/>
    <w:p w14:paraId="06BE37E5" w14:textId="77777777" w:rsidR="00E64A13" w:rsidRDefault="00E64A13" w:rsidP="00DC0BA0"/>
    <w:p w14:paraId="4A730CC7" w14:textId="77777777" w:rsidR="00E64A13" w:rsidRDefault="00E64A13" w:rsidP="00DC0BA0"/>
    <w:p w14:paraId="3ABE1E29" w14:textId="77777777" w:rsidR="00E64A13" w:rsidRDefault="00E64A13" w:rsidP="00DC0BA0"/>
    <w:tbl>
      <w:tblPr>
        <w:tblW w:w="0" w:type="auto"/>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shd w:val="clear" w:color="auto" w:fill="C6D9F1"/>
        <w:tblLook w:val="01E0" w:firstRow="1" w:lastRow="1" w:firstColumn="1" w:lastColumn="1" w:noHBand="0" w:noVBand="0"/>
      </w:tblPr>
      <w:tblGrid>
        <w:gridCol w:w="9061"/>
      </w:tblGrid>
      <w:tr w:rsidR="00C6186B" w:rsidRPr="00B23BE3" w14:paraId="22EC7A85" w14:textId="77777777">
        <w:tc>
          <w:tcPr>
            <w:tcW w:w="9778" w:type="dxa"/>
            <w:tcBorders>
              <w:top w:val="single" w:sz="4" w:space="0" w:color="A6A6A6"/>
              <w:left w:val="single" w:sz="4" w:space="0" w:color="A6A6A6"/>
              <w:bottom w:val="single" w:sz="4" w:space="0" w:color="A6A6A6"/>
              <w:right w:val="single" w:sz="4" w:space="0" w:color="A6A6A6"/>
            </w:tcBorders>
            <w:shd w:val="clear" w:color="auto" w:fill="C6D9F1"/>
          </w:tcPr>
          <w:p w14:paraId="2A97EC01" w14:textId="77777777" w:rsidR="00C6186B" w:rsidRPr="00B23BE3" w:rsidRDefault="00C6186B" w:rsidP="00DC0BA0">
            <w:pPr>
              <w:pStyle w:val="Intestazione"/>
            </w:pPr>
          </w:p>
          <w:p w14:paraId="2145A56D" w14:textId="77777777" w:rsidR="00CB4A8A" w:rsidRPr="00B15BE7" w:rsidRDefault="00CB4A8A" w:rsidP="00B15BE7">
            <w:pPr>
              <w:jc w:val="center"/>
              <w:rPr>
                <w:b/>
                <w:sz w:val="96"/>
                <w:szCs w:val="96"/>
              </w:rPr>
            </w:pPr>
            <w:bookmarkStart w:id="1" w:name="_Toc214097475"/>
            <w:bookmarkStart w:id="2" w:name="_Toc214097911"/>
            <w:bookmarkStart w:id="3" w:name="_Toc216089212"/>
            <w:bookmarkStart w:id="4" w:name="_Toc216968618"/>
            <w:bookmarkStart w:id="5" w:name="_Toc217046738"/>
            <w:bookmarkStart w:id="6" w:name="_Toc222888571"/>
            <w:r w:rsidRPr="00B15BE7">
              <w:rPr>
                <w:b/>
                <w:sz w:val="96"/>
                <w:szCs w:val="96"/>
              </w:rPr>
              <w:t>DUVRI</w:t>
            </w:r>
          </w:p>
          <w:p w14:paraId="07E80FE2" w14:textId="77777777" w:rsidR="00CB4A8A" w:rsidRPr="00B15BE7" w:rsidRDefault="00CB4A8A" w:rsidP="00B15BE7">
            <w:pPr>
              <w:jc w:val="center"/>
              <w:rPr>
                <w:b/>
                <w:sz w:val="40"/>
                <w:szCs w:val="40"/>
              </w:rPr>
            </w:pPr>
            <w:r w:rsidRPr="00B15BE7">
              <w:rPr>
                <w:b/>
                <w:sz w:val="40"/>
                <w:szCs w:val="40"/>
              </w:rPr>
              <w:t>Documento Unico di Valutazione</w:t>
            </w:r>
          </w:p>
          <w:p w14:paraId="6CB5F6F0" w14:textId="77777777" w:rsidR="00CB4A8A" w:rsidRPr="00CB4A8A" w:rsidRDefault="00C6186B" w:rsidP="00B15BE7">
            <w:pPr>
              <w:jc w:val="center"/>
              <w:rPr>
                <w:sz w:val="40"/>
                <w:szCs w:val="40"/>
              </w:rPr>
            </w:pPr>
            <w:r w:rsidRPr="00B15BE7">
              <w:rPr>
                <w:b/>
                <w:sz w:val="40"/>
                <w:szCs w:val="40"/>
              </w:rPr>
              <w:t xml:space="preserve">dei Rischi </w:t>
            </w:r>
            <w:r w:rsidR="00CB4A8A" w:rsidRPr="00B15BE7">
              <w:rPr>
                <w:b/>
                <w:sz w:val="40"/>
                <w:szCs w:val="40"/>
              </w:rPr>
              <w:t>da Interferenza</w:t>
            </w:r>
          </w:p>
          <w:p w14:paraId="1BCF4AFA" w14:textId="77777777" w:rsidR="00CB4A8A" w:rsidRPr="00CB4A8A" w:rsidRDefault="00CB4A8A" w:rsidP="00B15BE7">
            <w:pPr>
              <w:jc w:val="center"/>
              <w:rPr>
                <w:sz w:val="24"/>
                <w:szCs w:val="24"/>
              </w:rPr>
            </w:pPr>
            <w:r w:rsidRPr="00CB4A8A">
              <w:rPr>
                <w:sz w:val="24"/>
                <w:szCs w:val="24"/>
              </w:rPr>
              <w:t>(ai sensi del comma 3, art. 26, D.Lgs. 81/08)</w:t>
            </w:r>
          </w:p>
          <w:bookmarkEnd w:id="1"/>
          <w:bookmarkEnd w:id="2"/>
          <w:bookmarkEnd w:id="3"/>
          <w:bookmarkEnd w:id="4"/>
          <w:bookmarkEnd w:id="5"/>
          <w:bookmarkEnd w:id="6"/>
          <w:p w14:paraId="7A7C20F9" w14:textId="77777777" w:rsidR="00C6186B" w:rsidRPr="00B15BE7" w:rsidRDefault="00C6186B" w:rsidP="00B15BE7">
            <w:pPr>
              <w:jc w:val="center"/>
            </w:pPr>
          </w:p>
          <w:p w14:paraId="0709ED97" w14:textId="77777777" w:rsidR="00FF157D" w:rsidRPr="00B23BE3" w:rsidRDefault="00FF157D" w:rsidP="00D90B4E">
            <w:pPr>
              <w:spacing w:before="0"/>
              <w:jc w:val="center"/>
            </w:pPr>
          </w:p>
        </w:tc>
      </w:tr>
    </w:tbl>
    <w:p w14:paraId="652510CA" w14:textId="77777777" w:rsidR="00C6186B" w:rsidRDefault="00C6186B" w:rsidP="00DC0BA0"/>
    <w:p w14:paraId="5A01F25E" w14:textId="77777777" w:rsidR="00665FFC" w:rsidRDefault="00665FFC" w:rsidP="00DC0BA0"/>
    <w:p w14:paraId="17BBE9F3" w14:textId="77777777" w:rsidR="00665FFC" w:rsidRDefault="00665FFC" w:rsidP="00DC0BA0"/>
    <w:p w14:paraId="1F0AD50A" w14:textId="77777777" w:rsidR="00D126E9" w:rsidRDefault="00D126E9">
      <w:bookmarkStart w:id="7" w:name="_Toc74647131"/>
      <w:bookmarkEnd w:id="0"/>
    </w:p>
    <w:p w14:paraId="7D9B983A" w14:textId="77777777" w:rsidR="00C90B17" w:rsidRDefault="00C90B17" w:rsidP="00DC0BA0"/>
    <w:bookmarkEnd w:id="7"/>
    <w:p w14:paraId="552BE0BB" w14:textId="77777777" w:rsidR="00336C4A" w:rsidRPr="00832865" w:rsidRDefault="00336C4A" w:rsidP="00DC0BA0">
      <w:pPr>
        <w:rPr>
          <w:highlight w:val="yellow"/>
        </w:rPr>
      </w:pPr>
    </w:p>
    <w:p w14:paraId="0F5942EC" w14:textId="77777777" w:rsidR="00336C4A" w:rsidRPr="00825813" w:rsidRDefault="009629F6" w:rsidP="009629F6">
      <w:pPr>
        <w:pStyle w:val="Titolo1"/>
      </w:pPr>
      <w:bookmarkStart w:id="8" w:name="_Toc238442307"/>
      <w:r w:rsidRPr="00825813">
        <w:lastRenderedPageBreak/>
        <w:t>anagrafica del contratto</w:t>
      </w:r>
      <w:bookmarkEnd w:id="8"/>
    </w:p>
    <w:p w14:paraId="6E691B2B" w14:textId="77777777" w:rsidR="00213370" w:rsidRDefault="00213370" w:rsidP="00A17DFB">
      <w:pPr>
        <w:pStyle w:val="Titolo2"/>
      </w:pPr>
      <w:bookmarkStart w:id="9" w:name="_Toc238442308"/>
      <w:r>
        <w:t>Anagrafica del committente</w:t>
      </w:r>
      <w:r w:rsidR="001A30F3">
        <w:t xml:space="preserve"> e </w:t>
      </w:r>
      <w:r w:rsidR="00DF487C">
        <w:t>informazioni sul</w:t>
      </w:r>
      <w:r w:rsidR="001A30F3">
        <w:t xml:space="preserve"> contratto</w:t>
      </w:r>
      <w:bookmarkEnd w:id="9"/>
    </w:p>
    <w:p w14:paraId="51442CBE" w14:textId="77777777" w:rsidR="00213370" w:rsidRPr="00213370" w:rsidRDefault="00213370" w:rsidP="00213370"/>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2547"/>
        <w:gridCol w:w="1033"/>
        <w:gridCol w:w="1150"/>
        <w:gridCol w:w="1998"/>
        <w:gridCol w:w="756"/>
        <w:gridCol w:w="1577"/>
      </w:tblGrid>
      <w:tr w:rsidR="00213370" w14:paraId="4DECF945" w14:textId="77777777" w:rsidTr="0039276C">
        <w:tc>
          <w:tcPr>
            <w:tcW w:w="2547" w:type="dxa"/>
            <w:shd w:val="pct10" w:color="auto" w:fill="auto"/>
            <w:vAlign w:val="center"/>
          </w:tcPr>
          <w:p w14:paraId="3F75530F" w14:textId="77777777" w:rsidR="00213370" w:rsidRDefault="00213370" w:rsidP="00414D38">
            <w:pPr>
              <w:jc w:val="left"/>
            </w:pPr>
            <w:r>
              <w:t>Ragione sociale</w:t>
            </w:r>
            <w:r w:rsidR="001A30F3">
              <w:t xml:space="preserve"> committente</w:t>
            </w:r>
          </w:p>
        </w:tc>
        <w:tc>
          <w:tcPr>
            <w:tcW w:w="6514" w:type="dxa"/>
            <w:gridSpan w:val="5"/>
            <w:vAlign w:val="center"/>
          </w:tcPr>
          <w:p w14:paraId="13003EB8" w14:textId="77777777" w:rsidR="0033245B" w:rsidRPr="0033245B" w:rsidRDefault="00D90B4E" w:rsidP="00414D38">
            <w:pPr>
              <w:jc w:val="left"/>
            </w:pPr>
            <w:r w:rsidRPr="0033245B">
              <w:t>AIMAG SPA</w:t>
            </w:r>
          </w:p>
          <w:p w14:paraId="0B72CB46" w14:textId="77777777" w:rsidR="00213370" w:rsidRDefault="007C7033" w:rsidP="00414D38">
            <w:pPr>
              <w:jc w:val="left"/>
            </w:pPr>
            <w:r>
              <w:t xml:space="preserve">Via </w:t>
            </w:r>
            <w:r w:rsidR="009A7947">
              <w:t xml:space="preserve">Maestri del lavoro, 38 - </w:t>
            </w:r>
            <w:r>
              <w:t>Mirandola (MO)</w:t>
            </w:r>
          </w:p>
        </w:tc>
      </w:tr>
      <w:tr w:rsidR="00D96DE3" w14:paraId="2FB6547A" w14:textId="77777777" w:rsidTr="0039276C">
        <w:trPr>
          <w:trHeight w:val="1040"/>
        </w:trPr>
        <w:tc>
          <w:tcPr>
            <w:tcW w:w="2547" w:type="dxa"/>
            <w:shd w:val="pct10" w:color="auto" w:fill="auto"/>
            <w:vAlign w:val="center"/>
          </w:tcPr>
          <w:p w14:paraId="1723B8CA" w14:textId="77777777" w:rsidR="00D96DE3" w:rsidRDefault="00D96DE3" w:rsidP="00414D38">
            <w:pPr>
              <w:jc w:val="left"/>
            </w:pPr>
            <w:r>
              <w:t>Sede ove si eseguono le attività oggetto del contratto</w:t>
            </w:r>
          </w:p>
        </w:tc>
        <w:tc>
          <w:tcPr>
            <w:tcW w:w="6514" w:type="dxa"/>
            <w:gridSpan w:val="5"/>
            <w:shd w:val="clear" w:color="auto" w:fill="auto"/>
            <w:vAlign w:val="center"/>
          </w:tcPr>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1530"/>
              <w:gridCol w:w="1728"/>
              <w:gridCol w:w="3030"/>
            </w:tblGrid>
            <w:tr w:rsidR="00CA7991" w:rsidRPr="00B9030C" w14:paraId="0FC51F84" w14:textId="77777777" w:rsidTr="00C63EF4">
              <w:trPr>
                <w:trHeight w:val="330"/>
              </w:trPr>
              <w:tc>
                <w:tcPr>
                  <w:tcW w:w="1590" w:type="dxa"/>
                  <w:tcBorders>
                    <w:top w:val="single" w:sz="4" w:space="0" w:color="auto"/>
                    <w:right w:val="single" w:sz="4" w:space="0" w:color="auto"/>
                  </w:tcBorders>
                  <w:vAlign w:val="center"/>
                </w:tcPr>
                <w:p w14:paraId="47429F3A" w14:textId="77777777" w:rsidR="00CA7991" w:rsidRPr="00B9030C" w:rsidRDefault="00CA7991" w:rsidP="00CA7991">
                  <w:pPr>
                    <w:jc w:val="left"/>
                    <w:rPr>
                      <w:rFonts w:cs="Arial"/>
                      <w:b/>
                    </w:rPr>
                  </w:pPr>
                  <w:r>
                    <w:rPr>
                      <w:rFonts w:cs="Arial"/>
                      <w:b/>
                    </w:rPr>
                    <w:t>Società</w:t>
                  </w:r>
                </w:p>
              </w:tc>
              <w:tc>
                <w:tcPr>
                  <w:tcW w:w="1744" w:type="dxa"/>
                  <w:tcBorders>
                    <w:top w:val="single" w:sz="4" w:space="0" w:color="auto"/>
                    <w:left w:val="single" w:sz="4" w:space="0" w:color="auto"/>
                  </w:tcBorders>
                  <w:vAlign w:val="center"/>
                </w:tcPr>
                <w:p w14:paraId="61E35D31" w14:textId="77777777" w:rsidR="00CA7991" w:rsidRPr="00B9030C" w:rsidRDefault="00CA7991" w:rsidP="00CA7991">
                  <w:pPr>
                    <w:jc w:val="left"/>
                    <w:rPr>
                      <w:rFonts w:cs="Arial"/>
                      <w:b/>
                    </w:rPr>
                  </w:pPr>
                  <w:r w:rsidRPr="00B9030C">
                    <w:rPr>
                      <w:rFonts w:cs="Arial"/>
                      <w:b/>
                    </w:rPr>
                    <w:t>Reparto</w:t>
                  </w:r>
                  <w:r>
                    <w:rPr>
                      <w:rFonts w:cs="Arial"/>
                      <w:b/>
                    </w:rPr>
                    <w:t>/Sede</w:t>
                  </w:r>
                  <w:r w:rsidRPr="00B9030C">
                    <w:rPr>
                      <w:rFonts w:cs="Arial"/>
                      <w:b/>
                    </w:rPr>
                    <w:t>:</w:t>
                  </w:r>
                </w:p>
              </w:tc>
              <w:tc>
                <w:tcPr>
                  <w:tcW w:w="3184" w:type="dxa"/>
                  <w:vAlign w:val="center"/>
                </w:tcPr>
                <w:p w14:paraId="6A7B1AEE" w14:textId="77777777" w:rsidR="00CA7991" w:rsidRPr="00B9030C" w:rsidRDefault="00CA7991" w:rsidP="00CA7991">
                  <w:pPr>
                    <w:jc w:val="left"/>
                    <w:rPr>
                      <w:rFonts w:cs="Arial"/>
                      <w:b/>
                    </w:rPr>
                  </w:pPr>
                  <w:r w:rsidRPr="00B9030C">
                    <w:rPr>
                      <w:rFonts w:cs="Arial"/>
                      <w:b/>
                    </w:rPr>
                    <w:t>Indirizzi</w:t>
                  </w:r>
                </w:p>
              </w:tc>
            </w:tr>
            <w:tr w:rsidR="00CA7991" w:rsidRPr="00B9030C" w14:paraId="541557CE" w14:textId="77777777" w:rsidTr="00C63EF4">
              <w:trPr>
                <w:trHeight w:val="326"/>
              </w:trPr>
              <w:tc>
                <w:tcPr>
                  <w:tcW w:w="1590" w:type="dxa"/>
                  <w:tcBorders>
                    <w:right w:val="single" w:sz="4" w:space="0" w:color="auto"/>
                  </w:tcBorders>
                  <w:vAlign w:val="center"/>
                </w:tcPr>
                <w:p w14:paraId="1856B285" w14:textId="77777777" w:rsidR="00CA7991" w:rsidRDefault="00CA7991" w:rsidP="00CA7991">
                  <w:pPr>
                    <w:jc w:val="left"/>
                    <w:rPr>
                      <w:rFonts w:cs="Arial"/>
                      <w:b/>
                    </w:rPr>
                  </w:pPr>
                  <w:r>
                    <w:rPr>
                      <w:rFonts w:cs="Arial"/>
                      <w:b/>
                    </w:rPr>
                    <w:t>Aimag spa</w:t>
                  </w:r>
                </w:p>
                <w:p w14:paraId="510B4832" w14:textId="77777777" w:rsidR="00CA7991" w:rsidRPr="00B9030C" w:rsidRDefault="00CA7991" w:rsidP="00CA7991">
                  <w:pPr>
                    <w:jc w:val="left"/>
                    <w:rPr>
                      <w:rFonts w:cs="Arial"/>
                      <w:b/>
                    </w:rPr>
                  </w:pPr>
                </w:p>
              </w:tc>
              <w:tc>
                <w:tcPr>
                  <w:tcW w:w="1744" w:type="dxa"/>
                  <w:tcBorders>
                    <w:left w:val="single" w:sz="4" w:space="0" w:color="auto"/>
                  </w:tcBorders>
                  <w:vAlign w:val="center"/>
                </w:tcPr>
                <w:p w14:paraId="38DD82A0" w14:textId="77777777" w:rsidR="00CA7991" w:rsidRDefault="00CA7991" w:rsidP="00CA7991">
                  <w:pPr>
                    <w:widowControl/>
                    <w:spacing w:before="0"/>
                    <w:jc w:val="left"/>
                    <w:rPr>
                      <w:rFonts w:cs="Arial"/>
                      <w:b/>
                    </w:rPr>
                  </w:pPr>
                </w:p>
                <w:p w14:paraId="24E91383" w14:textId="77777777" w:rsidR="00CA7991" w:rsidRPr="00B9030C" w:rsidRDefault="00CA7991" w:rsidP="00CA7991">
                  <w:pPr>
                    <w:jc w:val="left"/>
                    <w:rPr>
                      <w:rFonts w:cs="Arial"/>
                      <w:b/>
                    </w:rPr>
                  </w:pPr>
                  <w:r>
                    <w:rPr>
                      <w:rFonts w:cs="Arial"/>
                      <w:b/>
                    </w:rPr>
                    <w:t xml:space="preserve">Area </w:t>
                  </w:r>
                  <w:r w:rsidRPr="00B9030C">
                    <w:rPr>
                      <w:rFonts w:cs="Arial"/>
                      <w:b/>
                    </w:rPr>
                    <w:t>Impianti Ambiente</w:t>
                  </w:r>
                </w:p>
              </w:tc>
              <w:tc>
                <w:tcPr>
                  <w:tcW w:w="3184" w:type="dxa"/>
                  <w:vAlign w:val="center"/>
                </w:tcPr>
                <w:p w14:paraId="1C9E44D6" w14:textId="77777777" w:rsidR="00CA7991" w:rsidRPr="00B9030C" w:rsidRDefault="00CA7991" w:rsidP="00CA7991">
                  <w:pPr>
                    <w:jc w:val="left"/>
                    <w:rPr>
                      <w:rFonts w:cs="Arial"/>
                    </w:rPr>
                  </w:pPr>
                  <w:r w:rsidRPr="00B9030C">
                    <w:rPr>
                      <w:rFonts w:cs="Arial"/>
                    </w:rPr>
                    <w:t>Impianto di Compostaggio di Fossoli di Carpi– Via Valle 21</w:t>
                  </w:r>
                </w:p>
                <w:p w14:paraId="2C47A86E" w14:textId="77777777" w:rsidR="00CA7991" w:rsidRPr="00B9030C" w:rsidRDefault="00CA7991" w:rsidP="001B47C3">
                  <w:pPr>
                    <w:jc w:val="left"/>
                    <w:rPr>
                      <w:rFonts w:cs="Arial"/>
                    </w:rPr>
                  </w:pPr>
                </w:p>
              </w:tc>
            </w:tr>
            <w:tr w:rsidR="00CA7991" w:rsidRPr="00B9030C" w14:paraId="5F24B4E8" w14:textId="77777777" w:rsidTr="00C63EF4">
              <w:trPr>
                <w:trHeight w:val="1170"/>
              </w:trPr>
              <w:tc>
                <w:tcPr>
                  <w:tcW w:w="1590" w:type="dxa"/>
                  <w:tcBorders>
                    <w:right w:val="single" w:sz="4" w:space="0" w:color="auto"/>
                  </w:tcBorders>
                  <w:vAlign w:val="center"/>
                </w:tcPr>
                <w:p w14:paraId="51D65D7D" w14:textId="77777777" w:rsidR="00CA7991" w:rsidRDefault="00CA7991" w:rsidP="00CA7991">
                  <w:pPr>
                    <w:jc w:val="left"/>
                    <w:rPr>
                      <w:rFonts w:cs="Arial"/>
                      <w:b/>
                    </w:rPr>
                  </w:pPr>
                  <w:r>
                    <w:rPr>
                      <w:rFonts w:cs="Arial"/>
                      <w:b/>
                    </w:rPr>
                    <w:t>Aimag spa</w:t>
                  </w:r>
                </w:p>
                <w:p w14:paraId="27CD7494" w14:textId="77777777" w:rsidR="00CA7991" w:rsidRPr="00B9030C" w:rsidRDefault="00CA7991" w:rsidP="00CA7991">
                  <w:pPr>
                    <w:jc w:val="left"/>
                    <w:rPr>
                      <w:rFonts w:cs="Arial"/>
                      <w:b/>
                    </w:rPr>
                  </w:pPr>
                </w:p>
              </w:tc>
              <w:tc>
                <w:tcPr>
                  <w:tcW w:w="1744" w:type="dxa"/>
                  <w:tcBorders>
                    <w:left w:val="single" w:sz="4" w:space="0" w:color="auto"/>
                  </w:tcBorders>
                  <w:vAlign w:val="center"/>
                </w:tcPr>
                <w:p w14:paraId="0FFE2863" w14:textId="77777777" w:rsidR="00CA7991" w:rsidRDefault="00CA7991" w:rsidP="00CA7991">
                  <w:pPr>
                    <w:widowControl/>
                    <w:spacing w:before="0"/>
                    <w:jc w:val="left"/>
                    <w:rPr>
                      <w:rFonts w:cs="Arial"/>
                      <w:b/>
                    </w:rPr>
                  </w:pPr>
                  <w:r>
                    <w:rPr>
                      <w:rFonts w:cs="Arial"/>
                      <w:b/>
                    </w:rPr>
                    <w:t xml:space="preserve">Direzione </w:t>
                  </w:r>
                  <w:r w:rsidRPr="00B9030C">
                    <w:rPr>
                      <w:rFonts w:cs="Arial"/>
                      <w:b/>
                    </w:rPr>
                    <w:t>Raccolta e Trasporto</w:t>
                  </w:r>
                </w:p>
                <w:p w14:paraId="2460108B" w14:textId="77777777" w:rsidR="00CA7991" w:rsidRPr="00B9030C" w:rsidRDefault="00CA7991" w:rsidP="00CA7991">
                  <w:pPr>
                    <w:jc w:val="left"/>
                    <w:rPr>
                      <w:rFonts w:cs="Arial"/>
                      <w:b/>
                    </w:rPr>
                  </w:pPr>
                </w:p>
              </w:tc>
              <w:tc>
                <w:tcPr>
                  <w:tcW w:w="3184" w:type="dxa"/>
                  <w:vAlign w:val="center"/>
                </w:tcPr>
                <w:p w14:paraId="14676F47" w14:textId="77777777" w:rsidR="00CA7991" w:rsidRPr="00B9030C" w:rsidRDefault="00CA7991" w:rsidP="00CA7991">
                  <w:pPr>
                    <w:jc w:val="left"/>
                    <w:rPr>
                      <w:rFonts w:cs="Arial"/>
                    </w:rPr>
                  </w:pPr>
                  <w:r w:rsidRPr="00B9030C">
                    <w:rPr>
                      <w:rFonts w:cs="Arial"/>
                    </w:rPr>
                    <w:t>Sede via Watt 2 -  Carpi</w:t>
                  </w:r>
                </w:p>
              </w:tc>
            </w:tr>
            <w:tr w:rsidR="00CA7991" w:rsidRPr="00B9030C" w14:paraId="1E1C8A6E" w14:textId="77777777" w:rsidTr="00C63EF4">
              <w:trPr>
                <w:trHeight w:val="793"/>
              </w:trPr>
              <w:tc>
                <w:tcPr>
                  <w:tcW w:w="1590" w:type="dxa"/>
                  <w:tcBorders>
                    <w:right w:val="single" w:sz="4" w:space="0" w:color="auto"/>
                  </w:tcBorders>
                  <w:vAlign w:val="center"/>
                </w:tcPr>
                <w:p w14:paraId="1E3D1860" w14:textId="77777777" w:rsidR="00CA7991" w:rsidRPr="00B9030C" w:rsidRDefault="00CA7991" w:rsidP="00CA7991">
                  <w:pPr>
                    <w:jc w:val="left"/>
                    <w:rPr>
                      <w:rFonts w:cs="Arial"/>
                      <w:b/>
                    </w:rPr>
                  </w:pPr>
                  <w:r>
                    <w:rPr>
                      <w:rFonts w:cs="Arial"/>
                      <w:b/>
                    </w:rPr>
                    <w:t>Aimag spa</w:t>
                  </w:r>
                </w:p>
              </w:tc>
              <w:tc>
                <w:tcPr>
                  <w:tcW w:w="1744" w:type="dxa"/>
                  <w:tcBorders>
                    <w:left w:val="single" w:sz="4" w:space="0" w:color="auto"/>
                  </w:tcBorders>
                  <w:vAlign w:val="center"/>
                </w:tcPr>
                <w:p w14:paraId="28DCEA87" w14:textId="77777777" w:rsidR="00CA7991" w:rsidRPr="00B9030C" w:rsidRDefault="00CA7991" w:rsidP="00CA7991">
                  <w:pPr>
                    <w:jc w:val="left"/>
                    <w:rPr>
                      <w:rFonts w:cs="Arial"/>
                      <w:b/>
                    </w:rPr>
                  </w:pPr>
                  <w:r>
                    <w:rPr>
                      <w:rFonts w:cs="Arial"/>
                      <w:b/>
                    </w:rPr>
                    <w:t>Area Certificazioni Sicurezza e Servizi Generali</w:t>
                  </w:r>
                </w:p>
              </w:tc>
              <w:tc>
                <w:tcPr>
                  <w:tcW w:w="3184" w:type="dxa"/>
                  <w:vAlign w:val="center"/>
                </w:tcPr>
                <w:p w14:paraId="3E1DF3BE" w14:textId="77777777" w:rsidR="00CA7991" w:rsidRPr="00B9030C" w:rsidRDefault="00CA7991" w:rsidP="00CA7991">
                  <w:pPr>
                    <w:jc w:val="left"/>
                    <w:rPr>
                      <w:rFonts w:cs="Arial"/>
                    </w:rPr>
                  </w:pPr>
                  <w:r w:rsidRPr="00B9030C">
                    <w:rPr>
                      <w:rFonts w:cs="Arial"/>
                    </w:rPr>
                    <w:t xml:space="preserve">Sede di Mirandola Via Maestri del Lavoro 38 </w:t>
                  </w:r>
                </w:p>
              </w:tc>
            </w:tr>
          </w:tbl>
          <w:p w14:paraId="5074E65D" w14:textId="77777777" w:rsidR="00A33A02" w:rsidRPr="00C635F1" w:rsidRDefault="00A33A02" w:rsidP="0056689C">
            <w:pPr>
              <w:jc w:val="left"/>
              <w:rPr>
                <w:highlight w:val="yellow"/>
              </w:rPr>
            </w:pPr>
          </w:p>
        </w:tc>
      </w:tr>
      <w:tr w:rsidR="00FD3914" w14:paraId="678CC935" w14:textId="77777777" w:rsidTr="0039276C">
        <w:trPr>
          <w:trHeight w:val="496"/>
        </w:trPr>
        <w:tc>
          <w:tcPr>
            <w:tcW w:w="2547" w:type="dxa"/>
            <w:shd w:val="pct10" w:color="auto" w:fill="auto"/>
            <w:vAlign w:val="center"/>
          </w:tcPr>
          <w:p w14:paraId="00D3AC3C" w14:textId="77777777" w:rsidR="00FD3914" w:rsidRDefault="00FD3914" w:rsidP="00414D38">
            <w:pPr>
              <w:jc w:val="left"/>
            </w:pPr>
            <w:r>
              <w:t>Referente del contratto</w:t>
            </w:r>
          </w:p>
        </w:tc>
        <w:tc>
          <w:tcPr>
            <w:tcW w:w="6514" w:type="dxa"/>
            <w:gridSpan w:val="5"/>
            <w:vAlign w:val="center"/>
          </w:tcPr>
          <w:p w14:paraId="53831A17" w14:textId="578CCA23" w:rsidR="004D2AB7" w:rsidRPr="003A7476" w:rsidRDefault="00CA7991" w:rsidP="003A7476">
            <w:pPr>
              <w:widowControl/>
              <w:autoSpaceDE w:val="0"/>
              <w:autoSpaceDN w:val="0"/>
              <w:adjustRightInd w:val="0"/>
              <w:spacing w:before="0"/>
              <w:jc w:val="left"/>
              <w:rPr>
                <w:rFonts w:ascii="Helv" w:hAnsi="Helv" w:cs="Helv"/>
                <w:color w:val="000000"/>
              </w:rPr>
            </w:pPr>
            <w:r>
              <w:rPr>
                <w:rFonts w:ascii="Helv" w:hAnsi="Helv" w:cs="Helv"/>
                <w:color w:val="000000"/>
              </w:rPr>
              <w:t>Dott. Gianni pozzetti</w:t>
            </w:r>
          </w:p>
        </w:tc>
      </w:tr>
      <w:tr w:rsidR="005725C8" w14:paraId="38A159A8" w14:textId="77777777" w:rsidTr="0039276C">
        <w:trPr>
          <w:trHeight w:val="496"/>
        </w:trPr>
        <w:tc>
          <w:tcPr>
            <w:tcW w:w="2547" w:type="dxa"/>
            <w:shd w:val="pct10" w:color="auto" w:fill="auto"/>
            <w:vAlign w:val="center"/>
          </w:tcPr>
          <w:p w14:paraId="1F0FEE4B" w14:textId="77777777" w:rsidR="005725C8" w:rsidRDefault="005725C8" w:rsidP="005725C8">
            <w:pPr>
              <w:jc w:val="left"/>
            </w:pPr>
            <w:r>
              <w:t>Referente operativo contratto</w:t>
            </w:r>
          </w:p>
        </w:tc>
        <w:tc>
          <w:tcPr>
            <w:tcW w:w="6514" w:type="dxa"/>
            <w:gridSpan w:val="5"/>
            <w:vAlign w:val="center"/>
          </w:tcPr>
          <w:p w14:paraId="12F7C3C9" w14:textId="03F52E69" w:rsidR="005725C8" w:rsidRDefault="00CA7991" w:rsidP="003A7476">
            <w:pPr>
              <w:widowControl/>
              <w:autoSpaceDE w:val="0"/>
              <w:autoSpaceDN w:val="0"/>
              <w:adjustRightInd w:val="0"/>
              <w:spacing w:before="0"/>
              <w:jc w:val="left"/>
              <w:rPr>
                <w:ins w:id="10" w:author="Alessandro Benatti" w:date="2025-03-25T11:15:00Z" w16du:dateUtc="2025-03-25T10:15:00Z"/>
                <w:rFonts w:ascii="Helv" w:hAnsi="Helv" w:cs="Helv"/>
                <w:color w:val="000000"/>
              </w:rPr>
            </w:pPr>
            <w:del w:id="11" w:author="Alessandro Benatti" w:date="2025-03-25T11:15:00Z" w16du:dateUtc="2025-03-25T10:15:00Z">
              <w:r w:rsidDel="00950AAE">
                <w:rPr>
                  <w:rFonts w:ascii="Helv" w:hAnsi="Helv" w:cs="Helv"/>
                  <w:color w:val="000000"/>
                </w:rPr>
                <w:delText>Da comunicare per ogni sede di destinazione</w:delText>
              </w:r>
            </w:del>
            <w:ins w:id="12" w:author="Alessandro Benatti" w:date="2025-03-25T11:15:00Z" w16du:dateUtc="2025-03-25T10:15:00Z">
              <w:r w:rsidR="00950AAE">
                <w:rPr>
                  <w:rFonts w:ascii="Helv" w:hAnsi="Helv" w:cs="Helv"/>
                  <w:color w:val="000000"/>
                </w:rPr>
                <w:t xml:space="preserve">Piazzola Luca </w:t>
              </w:r>
            </w:ins>
            <w:ins w:id="13" w:author="Alessandro Benatti" w:date="2025-03-25T11:26:00Z" w16du:dateUtc="2025-03-25T10:26:00Z">
              <w:r w:rsidR="00CF7E02">
                <w:rPr>
                  <w:rFonts w:ascii="Helv" w:hAnsi="Helv" w:cs="Helv"/>
                  <w:color w:val="000000"/>
                </w:rPr>
                <w:t>, Isidoro Costanzo,</w:t>
              </w:r>
            </w:ins>
            <w:ins w:id="14" w:author="Gianni Pozzetti" w:date="2025-03-28T15:24:00Z" w16du:dateUtc="2025-03-28T14:24:00Z">
              <w:r w:rsidR="00D07B7C">
                <w:rPr>
                  <w:rFonts w:ascii="Helv" w:hAnsi="Helv" w:cs="Helv"/>
                  <w:color w:val="000000"/>
                </w:rPr>
                <w:t xml:space="preserve"> </w:t>
              </w:r>
            </w:ins>
            <w:ins w:id="15" w:author="Alessandro Benatti" w:date="2025-03-25T11:26:00Z" w16du:dateUtc="2025-03-25T10:26:00Z">
              <w:r w:rsidR="00CF7E02">
                <w:rPr>
                  <w:rFonts w:ascii="Helv" w:hAnsi="Helv" w:cs="Helv"/>
                  <w:color w:val="000000"/>
                </w:rPr>
                <w:t>Caviglia Roberto</w:t>
              </w:r>
            </w:ins>
            <w:ins w:id="16" w:author="Gianni Pozzetti" w:date="2025-03-28T15:07:00Z" w16du:dateUtc="2025-03-28T14:07:00Z">
              <w:r w:rsidR="001817CE">
                <w:rPr>
                  <w:rFonts w:ascii="Helv" w:hAnsi="Helv" w:cs="Helv"/>
                  <w:color w:val="000000"/>
                </w:rPr>
                <w:t xml:space="preserve">, </w:t>
              </w:r>
            </w:ins>
            <w:ins w:id="17" w:author="Gianni Pozzetti" w:date="2025-03-28T15:24:00Z" w16du:dateUtc="2025-03-28T14:24:00Z">
              <w:r w:rsidR="00D07B7C">
                <w:rPr>
                  <w:rFonts w:ascii="Helv" w:hAnsi="Helv" w:cs="Helv"/>
                  <w:color w:val="000000"/>
                </w:rPr>
                <w:t>Stefano Obino</w:t>
              </w:r>
            </w:ins>
          </w:p>
          <w:p w14:paraId="41356646" w14:textId="0B0C4C0F" w:rsidR="00950AAE" w:rsidRPr="003A7476" w:rsidRDefault="00950AAE" w:rsidP="003A7476">
            <w:pPr>
              <w:widowControl/>
              <w:autoSpaceDE w:val="0"/>
              <w:autoSpaceDN w:val="0"/>
              <w:adjustRightInd w:val="0"/>
              <w:spacing w:before="0"/>
              <w:jc w:val="left"/>
              <w:rPr>
                <w:rFonts w:ascii="Helv" w:hAnsi="Helv" w:cs="Helv"/>
                <w:color w:val="000000"/>
              </w:rPr>
            </w:pPr>
          </w:p>
        </w:tc>
      </w:tr>
      <w:tr w:rsidR="00E6718B" w14:paraId="3D1C8E85" w14:textId="77777777" w:rsidTr="0039276C">
        <w:trPr>
          <w:trHeight w:val="496"/>
        </w:trPr>
        <w:tc>
          <w:tcPr>
            <w:tcW w:w="2547" w:type="dxa"/>
            <w:shd w:val="pct10" w:color="auto" w:fill="auto"/>
            <w:vAlign w:val="center"/>
          </w:tcPr>
          <w:p w14:paraId="20F94DC9" w14:textId="77777777" w:rsidR="00E6718B" w:rsidRPr="003A7476" w:rsidRDefault="00E6718B" w:rsidP="00E6718B">
            <w:pPr>
              <w:widowControl/>
              <w:autoSpaceDE w:val="0"/>
              <w:autoSpaceDN w:val="0"/>
              <w:adjustRightInd w:val="0"/>
              <w:spacing w:before="0"/>
              <w:ind w:right="322"/>
              <w:jc w:val="left"/>
              <w:rPr>
                <w:rFonts w:ascii="Helv" w:hAnsi="Helv" w:cs="Helv"/>
                <w:color w:val="000000"/>
              </w:rPr>
            </w:pPr>
            <w:r>
              <w:rPr>
                <w:rFonts w:ascii="Helv" w:hAnsi="Helv" w:cs="Helv"/>
                <w:color w:val="000000"/>
              </w:rPr>
              <w:t>Rappresentante del D.D.L. committente</w:t>
            </w:r>
            <w:r>
              <w:rPr>
                <w:rFonts w:cs="Arial"/>
              </w:rPr>
              <w:t xml:space="preserve"> (a.3,c.2,DPR177/111</w:t>
            </w:r>
            <w:r w:rsidR="00B149A7">
              <w:rPr>
                <w:rFonts w:cs="Arial"/>
              </w:rPr>
              <w:t xml:space="preserve"> </w:t>
            </w:r>
            <w:r>
              <w:rPr>
                <w:rFonts w:cs="Arial"/>
              </w:rPr>
              <w:t>)</w:t>
            </w:r>
          </w:p>
        </w:tc>
        <w:tc>
          <w:tcPr>
            <w:tcW w:w="6514" w:type="dxa"/>
            <w:gridSpan w:val="5"/>
            <w:vAlign w:val="center"/>
          </w:tcPr>
          <w:p w14:paraId="1729E400" w14:textId="77777777" w:rsidR="00E6718B" w:rsidRPr="003A7476" w:rsidRDefault="00E6718B" w:rsidP="003A7476">
            <w:pPr>
              <w:widowControl/>
              <w:autoSpaceDE w:val="0"/>
              <w:autoSpaceDN w:val="0"/>
              <w:adjustRightInd w:val="0"/>
              <w:spacing w:before="0"/>
              <w:jc w:val="left"/>
              <w:rPr>
                <w:rFonts w:ascii="Helv" w:hAnsi="Helv" w:cs="Helv"/>
                <w:color w:val="000000"/>
              </w:rPr>
            </w:pPr>
          </w:p>
        </w:tc>
      </w:tr>
      <w:tr w:rsidR="00CB2442" w14:paraId="6926A40A" w14:textId="77777777" w:rsidTr="0039276C">
        <w:trPr>
          <w:trHeight w:val="496"/>
        </w:trPr>
        <w:tc>
          <w:tcPr>
            <w:tcW w:w="2547" w:type="dxa"/>
            <w:vMerge w:val="restart"/>
            <w:shd w:val="pct10" w:color="auto" w:fill="auto"/>
            <w:vAlign w:val="center"/>
          </w:tcPr>
          <w:p w14:paraId="0B9458D7" w14:textId="77777777" w:rsidR="00CB2442" w:rsidRDefault="00CB2442" w:rsidP="00414D38">
            <w:pPr>
              <w:jc w:val="left"/>
            </w:pPr>
            <w:r>
              <w:t>Oggetto del contratto</w:t>
            </w:r>
          </w:p>
        </w:tc>
        <w:tc>
          <w:tcPr>
            <w:tcW w:w="6514" w:type="dxa"/>
            <w:gridSpan w:val="5"/>
            <w:vAlign w:val="center"/>
          </w:tcPr>
          <w:p w14:paraId="5520DF62" w14:textId="77777777" w:rsidR="00CB2442" w:rsidRDefault="008262A6" w:rsidP="008262A6">
            <w:pPr>
              <w:spacing w:before="0"/>
              <w:jc w:val="left"/>
            </w:pPr>
            <w:r>
              <w:rPr>
                <w:rFonts w:cs="Arial"/>
              </w:rPr>
              <w:fldChar w:fldCharType="begin">
                <w:ffData>
                  <w:name w:val="Controllo1"/>
                  <w:enabled/>
                  <w:calcOnExit w:val="0"/>
                  <w:checkBox>
                    <w:sizeAuto/>
                    <w:default w:val="0"/>
                  </w:checkBox>
                </w:ffData>
              </w:fldChar>
            </w:r>
            <w:bookmarkStart w:id="18" w:name="Controllo1"/>
            <w:r>
              <w:rPr>
                <w:rFonts w:cs="Arial"/>
              </w:rPr>
              <w:instrText xml:space="preserve"> FORMCHECKBOX </w:instrText>
            </w:r>
            <w:r>
              <w:rPr>
                <w:rFonts w:cs="Arial"/>
              </w:rPr>
            </w:r>
            <w:r>
              <w:rPr>
                <w:rFonts w:cs="Arial"/>
              </w:rPr>
              <w:fldChar w:fldCharType="separate"/>
            </w:r>
            <w:r>
              <w:rPr>
                <w:rFonts w:cs="Arial"/>
              </w:rPr>
              <w:fldChar w:fldCharType="end"/>
            </w:r>
            <w:bookmarkEnd w:id="18"/>
            <w:r w:rsidR="00CB2442" w:rsidRPr="00414D38">
              <w:rPr>
                <w:sz w:val="24"/>
                <w:szCs w:val="24"/>
              </w:rPr>
              <w:t xml:space="preserve"> </w:t>
            </w:r>
            <w:r w:rsidR="00CB2442">
              <w:t>Lavori di:</w:t>
            </w:r>
            <w:r w:rsidR="00450DCD">
              <w:t xml:space="preserve"> </w:t>
            </w:r>
          </w:p>
        </w:tc>
      </w:tr>
      <w:tr w:rsidR="00CB2442" w14:paraId="1DAFF1AE" w14:textId="77777777" w:rsidTr="0039276C">
        <w:trPr>
          <w:trHeight w:val="468"/>
        </w:trPr>
        <w:tc>
          <w:tcPr>
            <w:tcW w:w="2547" w:type="dxa"/>
            <w:vMerge/>
            <w:shd w:val="pct10" w:color="auto" w:fill="auto"/>
            <w:vAlign w:val="center"/>
          </w:tcPr>
          <w:p w14:paraId="0A7013FD" w14:textId="77777777" w:rsidR="00CB2442" w:rsidRDefault="00CB2442" w:rsidP="00414D38">
            <w:pPr>
              <w:jc w:val="left"/>
            </w:pPr>
          </w:p>
        </w:tc>
        <w:tc>
          <w:tcPr>
            <w:tcW w:w="6514" w:type="dxa"/>
            <w:gridSpan w:val="5"/>
            <w:vAlign w:val="center"/>
          </w:tcPr>
          <w:p w14:paraId="08BB8A29" w14:textId="3F0671EB" w:rsidR="00CB2442" w:rsidRDefault="0056689C" w:rsidP="001A728E">
            <w:pPr>
              <w:spacing w:before="0"/>
              <w:jc w:val="left"/>
            </w:pPr>
            <w:r>
              <w:rPr>
                <w:rFonts w:cs="Arial"/>
              </w:rPr>
              <w:fldChar w:fldCharType="begin">
                <w:ffData>
                  <w:name w:val=""/>
                  <w:enabled/>
                  <w:calcOnExit w:val="0"/>
                  <w:checkBox>
                    <w:sizeAuto/>
                    <w:default w:val="0"/>
                  </w:checkBox>
                </w:ffData>
              </w:fldChar>
            </w:r>
            <w:r>
              <w:rPr>
                <w:rFonts w:cs="Arial"/>
              </w:rPr>
              <w:instrText xml:space="preserve"> FORMCHECKBOX </w:instrText>
            </w:r>
            <w:r>
              <w:rPr>
                <w:rFonts w:cs="Arial"/>
              </w:rPr>
            </w:r>
            <w:r>
              <w:rPr>
                <w:rFonts w:cs="Arial"/>
              </w:rPr>
              <w:fldChar w:fldCharType="separate"/>
            </w:r>
            <w:r>
              <w:rPr>
                <w:rFonts w:cs="Arial"/>
              </w:rPr>
              <w:fldChar w:fldCharType="end"/>
            </w:r>
            <w:r w:rsidR="00450DCD">
              <w:rPr>
                <w:rFonts w:cs="Arial"/>
              </w:rPr>
              <w:t xml:space="preserve"> </w:t>
            </w:r>
            <w:r w:rsidR="004D0C18">
              <w:t xml:space="preserve">Servizio </w:t>
            </w:r>
            <w:r w:rsidR="007D5742">
              <w:t xml:space="preserve">di: </w:t>
            </w:r>
            <w:r w:rsidR="00AA1EF3">
              <w:t xml:space="preserve"> </w:t>
            </w:r>
          </w:p>
        </w:tc>
      </w:tr>
      <w:tr w:rsidR="00CB2442" w14:paraId="37EFFFF0" w14:textId="77777777" w:rsidTr="0039276C">
        <w:trPr>
          <w:trHeight w:val="560"/>
        </w:trPr>
        <w:tc>
          <w:tcPr>
            <w:tcW w:w="2547" w:type="dxa"/>
            <w:vMerge/>
            <w:shd w:val="pct10" w:color="auto" w:fill="auto"/>
            <w:vAlign w:val="center"/>
          </w:tcPr>
          <w:p w14:paraId="01D76F31" w14:textId="77777777" w:rsidR="00CB2442" w:rsidRDefault="00CB2442" w:rsidP="00414D38">
            <w:pPr>
              <w:jc w:val="left"/>
            </w:pPr>
          </w:p>
        </w:tc>
        <w:tc>
          <w:tcPr>
            <w:tcW w:w="6514" w:type="dxa"/>
            <w:gridSpan w:val="5"/>
            <w:vAlign w:val="center"/>
          </w:tcPr>
          <w:p w14:paraId="40D14926" w14:textId="4B85A1D7" w:rsidR="00CB2442" w:rsidRDefault="00D63B92" w:rsidP="00414D38">
            <w:pPr>
              <w:spacing w:before="0"/>
              <w:jc w:val="left"/>
            </w:pPr>
            <w:r>
              <w:rPr>
                <w:rFonts w:cs="Arial"/>
              </w:rPr>
              <w:fldChar w:fldCharType="begin">
                <w:ffData>
                  <w:name w:val=""/>
                  <w:enabled/>
                  <w:calcOnExit/>
                  <w:helpText w:type="text" w:val="X"/>
                  <w:checkBox>
                    <w:size w:val="18"/>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r w:rsidR="00CB2442" w:rsidRPr="00414D38">
              <w:rPr>
                <w:sz w:val="24"/>
                <w:szCs w:val="24"/>
              </w:rPr>
              <w:t xml:space="preserve"> </w:t>
            </w:r>
            <w:r w:rsidR="00CB2442">
              <w:t>Fornitura di</w:t>
            </w:r>
            <w:r w:rsidR="00CA7991">
              <w:t>: Gasolio per autotrazione</w:t>
            </w:r>
          </w:p>
        </w:tc>
      </w:tr>
      <w:tr w:rsidR="0080672A" w14:paraId="4DD4960A" w14:textId="77777777" w:rsidTr="0039276C">
        <w:tc>
          <w:tcPr>
            <w:tcW w:w="2547" w:type="dxa"/>
            <w:vMerge w:val="restart"/>
            <w:shd w:val="pct10" w:color="auto" w:fill="auto"/>
            <w:vAlign w:val="center"/>
          </w:tcPr>
          <w:p w14:paraId="0D3A6F76" w14:textId="77777777" w:rsidR="0080672A" w:rsidRDefault="0080672A" w:rsidP="00414D38">
            <w:pPr>
              <w:jc w:val="left"/>
            </w:pPr>
            <w:r>
              <w:t>Tempistica per la realizzazione delle attività contrattuali</w:t>
            </w:r>
            <w:r w:rsidR="008F2580">
              <w:t xml:space="preserve"> </w:t>
            </w:r>
          </w:p>
        </w:tc>
        <w:tc>
          <w:tcPr>
            <w:tcW w:w="6514" w:type="dxa"/>
            <w:gridSpan w:val="5"/>
            <w:vAlign w:val="center"/>
          </w:tcPr>
          <w:p w14:paraId="15D2AA1B" w14:textId="55D33991" w:rsidR="0080672A" w:rsidRDefault="003C6374" w:rsidP="001A728E">
            <w:pPr>
              <w:jc w:val="left"/>
            </w:pPr>
            <w:r w:rsidRPr="003C6374">
              <w:t>Periodo previsto di esecuzione del contratto :  ad esaurimento dell’importo contrattuale</w:t>
            </w:r>
          </w:p>
        </w:tc>
      </w:tr>
      <w:tr w:rsidR="0080672A" w14:paraId="6D129257" w14:textId="77777777" w:rsidTr="0039276C">
        <w:trPr>
          <w:trHeight w:val="555"/>
        </w:trPr>
        <w:tc>
          <w:tcPr>
            <w:tcW w:w="2547" w:type="dxa"/>
            <w:vMerge/>
            <w:shd w:val="pct10" w:color="auto" w:fill="auto"/>
            <w:vAlign w:val="center"/>
          </w:tcPr>
          <w:p w14:paraId="6F8CDB5E" w14:textId="77777777" w:rsidR="0080672A" w:rsidRDefault="0080672A" w:rsidP="00414D38">
            <w:pPr>
              <w:jc w:val="left"/>
            </w:pPr>
          </w:p>
        </w:tc>
        <w:tc>
          <w:tcPr>
            <w:tcW w:w="6514" w:type="dxa"/>
            <w:gridSpan w:val="5"/>
            <w:vAlign w:val="center"/>
          </w:tcPr>
          <w:p w14:paraId="09C887E8" w14:textId="67E4C839" w:rsidR="008F2580" w:rsidRDefault="0019708D" w:rsidP="00140C2E">
            <w:pPr>
              <w:spacing w:before="0"/>
              <w:jc w:val="left"/>
            </w:pPr>
            <w:r>
              <w:t>G</w:t>
            </w:r>
            <w:r w:rsidR="008F2580">
              <w:t>iorni della settimana e</w:t>
            </w:r>
            <w:r>
              <w:t>d</w:t>
            </w:r>
            <w:r w:rsidR="008F2580">
              <w:t xml:space="preserve"> orari </w:t>
            </w:r>
            <w:r>
              <w:t xml:space="preserve">in cui </w:t>
            </w:r>
            <w:r w:rsidR="008F2580">
              <w:t>s</w:t>
            </w:r>
            <w:r>
              <w:t>o</w:t>
            </w:r>
            <w:r w:rsidR="008F2580">
              <w:t>no svolte</w:t>
            </w:r>
            <w:r>
              <w:t xml:space="preserve"> le attività</w:t>
            </w:r>
            <w:r w:rsidR="00B2665F">
              <w:t xml:space="preserve">: </w:t>
            </w:r>
            <w:r w:rsidR="00D96DE3">
              <w:t>secondo la pianificazione degli interventi</w:t>
            </w:r>
            <w:r w:rsidR="00CA7991">
              <w:t>, vedi capitolato tecnico</w:t>
            </w:r>
          </w:p>
        </w:tc>
      </w:tr>
      <w:tr w:rsidR="0080672A" w14:paraId="66857649" w14:textId="77777777" w:rsidTr="0039276C">
        <w:trPr>
          <w:trHeight w:val="360"/>
        </w:trPr>
        <w:tc>
          <w:tcPr>
            <w:tcW w:w="2547" w:type="dxa"/>
            <w:vMerge/>
            <w:shd w:val="pct10" w:color="auto" w:fill="auto"/>
            <w:vAlign w:val="center"/>
          </w:tcPr>
          <w:p w14:paraId="7C85033F" w14:textId="77777777" w:rsidR="0080672A" w:rsidRDefault="0080672A" w:rsidP="00414D38">
            <w:pPr>
              <w:jc w:val="left"/>
            </w:pPr>
          </w:p>
        </w:tc>
        <w:tc>
          <w:tcPr>
            <w:tcW w:w="1033" w:type="dxa"/>
            <w:vAlign w:val="center"/>
          </w:tcPr>
          <w:p w14:paraId="15DA7A9B" w14:textId="77777777" w:rsidR="0080672A" w:rsidRPr="0033245B" w:rsidRDefault="00673099" w:rsidP="00414D38">
            <w:pPr>
              <w:jc w:val="left"/>
              <w:rPr>
                <w:b/>
              </w:rPr>
            </w:pPr>
            <w:r w:rsidRPr="0033245B">
              <w:rPr>
                <w:b/>
              </w:rPr>
              <w:t>A</w:t>
            </w:r>
            <w:r w:rsidR="0080672A" w:rsidRPr="0033245B">
              <w:rPr>
                <w:b/>
              </w:rPr>
              <w:t>ttività</w:t>
            </w:r>
          </w:p>
        </w:tc>
        <w:tc>
          <w:tcPr>
            <w:tcW w:w="1150" w:type="dxa"/>
            <w:vAlign w:val="center"/>
          </w:tcPr>
          <w:p w14:paraId="799E4361" w14:textId="77777777" w:rsidR="0080672A" w:rsidRPr="0033245B" w:rsidRDefault="0033245B" w:rsidP="00414D38">
            <w:pPr>
              <w:jc w:val="left"/>
              <w:rPr>
                <w:b/>
              </w:rPr>
            </w:pPr>
            <w:r w:rsidRPr="0033245B">
              <w:rPr>
                <w:b/>
              </w:rPr>
              <w:t>G</w:t>
            </w:r>
            <w:r w:rsidR="0080672A" w:rsidRPr="0033245B">
              <w:rPr>
                <w:b/>
              </w:rPr>
              <w:t>iorno della settimana</w:t>
            </w:r>
          </w:p>
        </w:tc>
        <w:tc>
          <w:tcPr>
            <w:tcW w:w="1998" w:type="dxa"/>
            <w:vAlign w:val="center"/>
          </w:tcPr>
          <w:p w14:paraId="478BCD7C" w14:textId="77777777" w:rsidR="0080672A" w:rsidRPr="0033245B" w:rsidRDefault="0033245B" w:rsidP="00C219D8">
            <w:pPr>
              <w:ind w:left="-43"/>
              <w:jc w:val="left"/>
              <w:rPr>
                <w:b/>
              </w:rPr>
            </w:pPr>
            <w:r>
              <w:rPr>
                <w:b/>
              </w:rPr>
              <w:t xml:space="preserve">dalle </w:t>
            </w:r>
            <w:r w:rsidR="0080672A" w:rsidRPr="0033245B">
              <w:rPr>
                <w:b/>
              </w:rPr>
              <w:t>ore</w:t>
            </w:r>
          </w:p>
        </w:tc>
        <w:tc>
          <w:tcPr>
            <w:tcW w:w="756" w:type="dxa"/>
            <w:vAlign w:val="center"/>
          </w:tcPr>
          <w:p w14:paraId="5956E197" w14:textId="77777777" w:rsidR="0080672A" w:rsidRPr="0033245B" w:rsidRDefault="0080672A" w:rsidP="00C219D8">
            <w:pPr>
              <w:ind w:left="-43"/>
              <w:jc w:val="left"/>
              <w:rPr>
                <w:b/>
              </w:rPr>
            </w:pPr>
            <w:r w:rsidRPr="0033245B">
              <w:rPr>
                <w:b/>
              </w:rPr>
              <w:t>alle ore</w:t>
            </w:r>
          </w:p>
        </w:tc>
        <w:tc>
          <w:tcPr>
            <w:tcW w:w="1577" w:type="dxa"/>
            <w:vAlign w:val="center"/>
          </w:tcPr>
          <w:p w14:paraId="75194BFF" w14:textId="77777777" w:rsidR="0080672A" w:rsidRPr="0033245B" w:rsidRDefault="008F2580" w:rsidP="00414D38">
            <w:pPr>
              <w:jc w:val="left"/>
              <w:rPr>
                <w:b/>
              </w:rPr>
            </w:pPr>
            <w:r w:rsidRPr="0033245B">
              <w:rPr>
                <w:b/>
              </w:rPr>
              <w:t>N</w:t>
            </w:r>
            <w:r w:rsidR="0080672A" w:rsidRPr="0033245B">
              <w:rPr>
                <w:b/>
              </w:rPr>
              <w:t>ote</w:t>
            </w:r>
          </w:p>
        </w:tc>
      </w:tr>
      <w:tr w:rsidR="0080672A" w14:paraId="0A35DE9C" w14:textId="77777777" w:rsidTr="0039276C">
        <w:trPr>
          <w:trHeight w:val="371"/>
        </w:trPr>
        <w:tc>
          <w:tcPr>
            <w:tcW w:w="2547" w:type="dxa"/>
            <w:vMerge/>
            <w:shd w:val="pct10" w:color="auto" w:fill="auto"/>
            <w:vAlign w:val="center"/>
          </w:tcPr>
          <w:p w14:paraId="2917CA14" w14:textId="77777777" w:rsidR="0080672A" w:rsidRDefault="0080672A" w:rsidP="00414D38">
            <w:pPr>
              <w:jc w:val="left"/>
            </w:pPr>
          </w:p>
        </w:tc>
        <w:tc>
          <w:tcPr>
            <w:tcW w:w="1033" w:type="dxa"/>
            <w:vAlign w:val="center"/>
          </w:tcPr>
          <w:p w14:paraId="10B028E6" w14:textId="77777777" w:rsidR="0080672A" w:rsidRDefault="0080672A" w:rsidP="00414D38">
            <w:pPr>
              <w:jc w:val="left"/>
            </w:pPr>
          </w:p>
        </w:tc>
        <w:tc>
          <w:tcPr>
            <w:tcW w:w="1150" w:type="dxa"/>
            <w:vAlign w:val="center"/>
          </w:tcPr>
          <w:p w14:paraId="511DCBE8" w14:textId="77777777" w:rsidR="0080672A" w:rsidRDefault="0080672A" w:rsidP="00414D38">
            <w:pPr>
              <w:jc w:val="left"/>
            </w:pPr>
          </w:p>
        </w:tc>
        <w:tc>
          <w:tcPr>
            <w:tcW w:w="1998" w:type="dxa"/>
            <w:vAlign w:val="center"/>
          </w:tcPr>
          <w:p w14:paraId="7F2460A3" w14:textId="77777777" w:rsidR="0080672A" w:rsidRDefault="0080672A" w:rsidP="00EB2AE4">
            <w:pPr>
              <w:ind w:left="-43"/>
              <w:jc w:val="center"/>
            </w:pPr>
          </w:p>
        </w:tc>
        <w:tc>
          <w:tcPr>
            <w:tcW w:w="756" w:type="dxa"/>
            <w:vAlign w:val="center"/>
          </w:tcPr>
          <w:p w14:paraId="319C59DB" w14:textId="77777777" w:rsidR="0080672A" w:rsidRDefault="0080672A" w:rsidP="00EB2AE4">
            <w:pPr>
              <w:ind w:left="-43"/>
              <w:jc w:val="center"/>
            </w:pPr>
          </w:p>
        </w:tc>
        <w:tc>
          <w:tcPr>
            <w:tcW w:w="1577" w:type="dxa"/>
            <w:vAlign w:val="center"/>
          </w:tcPr>
          <w:p w14:paraId="562FFE26" w14:textId="77777777" w:rsidR="0080672A" w:rsidRDefault="0080672A" w:rsidP="00414D38">
            <w:pPr>
              <w:jc w:val="left"/>
            </w:pPr>
          </w:p>
        </w:tc>
      </w:tr>
      <w:tr w:rsidR="002248D4" w14:paraId="452426A3" w14:textId="77777777" w:rsidTr="0039276C">
        <w:trPr>
          <w:trHeight w:val="375"/>
        </w:trPr>
        <w:tc>
          <w:tcPr>
            <w:tcW w:w="2547" w:type="dxa"/>
            <w:vMerge/>
            <w:shd w:val="pct10" w:color="auto" w:fill="auto"/>
            <w:vAlign w:val="center"/>
          </w:tcPr>
          <w:p w14:paraId="4FA9C23D" w14:textId="77777777" w:rsidR="002248D4" w:rsidRDefault="002248D4" w:rsidP="00414D38">
            <w:pPr>
              <w:jc w:val="left"/>
            </w:pPr>
          </w:p>
        </w:tc>
        <w:tc>
          <w:tcPr>
            <w:tcW w:w="1033" w:type="dxa"/>
            <w:vAlign w:val="center"/>
          </w:tcPr>
          <w:p w14:paraId="3E8D8782" w14:textId="77777777" w:rsidR="00E03154" w:rsidRDefault="00E03154" w:rsidP="002248D4">
            <w:pPr>
              <w:jc w:val="left"/>
            </w:pPr>
          </w:p>
        </w:tc>
        <w:tc>
          <w:tcPr>
            <w:tcW w:w="1150" w:type="dxa"/>
            <w:vAlign w:val="center"/>
          </w:tcPr>
          <w:p w14:paraId="56946EE6" w14:textId="77777777" w:rsidR="002248D4" w:rsidRDefault="002248D4" w:rsidP="00414D38">
            <w:pPr>
              <w:jc w:val="left"/>
            </w:pPr>
          </w:p>
        </w:tc>
        <w:tc>
          <w:tcPr>
            <w:tcW w:w="1998" w:type="dxa"/>
            <w:vAlign w:val="center"/>
          </w:tcPr>
          <w:p w14:paraId="176F643E" w14:textId="77777777" w:rsidR="002248D4" w:rsidRDefault="002248D4" w:rsidP="00907888">
            <w:pPr>
              <w:ind w:left="-43"/>
              <w:jc w:val="center"/>
            </w:pPr>
          </w:p>
        </w:tc>
        <w:tc>
          <w:tcPr>
            <w:tcW w:w="756" w:type="dxa"/>
            <w:vAlign w:val="center"/>
          </w:tcPr>
          <w:p w14:paraId="27656D93" w14:textId="77777777" w:rsidR="002248D4" w:rsidRDefault="002248D4" w:rsidP="00907888">
            <w:pPr>
              <w:ind w:left="-43"/>
              <w:jc w:val="center"/>
            </w:pPr>
          </w:p>
        </w:tc>
        <w:tc>
          <w:tcPr>
            <w:tcW w:w="1577" w:type="dxa"/>
            <w:vAlign w:val="center"/>
          </w:tcPr>
          <w:p w14:paraId="79296C14" w14:textId="77777777" w:rsidR="002248D4" w:rsidRDefault="002248D4" w:rsidP="00414D38">
            <w:pPr>
              <w:jc w:val="left"/>
            </w:pPr>
          </w:p>
        </w:tc>
      </w:tr>
      <w:tr w:rsidR="002248D4" w14:paraId="7CDEE18F" w14:textId="77777777" w:rsidTr="0039276C">
        <w:trPr>
          <w:trHeight w:val="315"/>
        </w:trPr>
        <w:tc>
          <w:tcPr>
            <w:tcW w:w="2547" w:type="dxa"/>
            <w:vMerge/>
            <w:shd w:val="pct10" w:color="auto" w:fill="auto"/>
            <w:vAlign w:val="center"/>
          </w:tcPr>
          <w:p w14:paraId="16EB204C" w14:textId="77777777" w:rsidR="002248D4" w:rsidRDefault="002248D4" w:rsidP="00414D38">
            <w:pPr>
              <w:jc w:val="left"/>
            </w:pPr>
          </w:p>
        </w:tc>
        <w:tc>
          <w:tcPr>
            <w:tcW w:w="1033" w:type="dxa"/>
            <w:vAlign w:val="center"/>
          </w:tcPr>
          <w:p w14:paraId="5542B85C" w14:textId="77777777" w:rsidR="002248D4" w:rsidRDefault="002248D4" w:rsidP="00414D38">
            <w:pPr>
              <w:jc w:val="left"/>
            </w:pPr>
          </w:p>
        </w:tc>
        <w:tc>
          <w:tcPr>
            <w:tcW w:w="1150" w:type="dxa"/>
            <w:vAlign w:val="center"/>
          </w:tcPr>
          <w:p w14:paraId="7BA77676" w14:textId="77777777" w:rsidR="002248D4" w:rsidRDefault="002248D4" w:rsidP="00414D38">
            <w:pPr>
              <w:jc w:val="left"/>
            </w:pPr>
          </w:p>
        </w:tc>
        <w:tc>
          <w:tcPr>
            <w:tcW w:w="1998" w:type="dxa"/>
            <w:vAlign w:val="center"/>
          </w:tcPr>
          <w:p w14:paraId="62789349" w14:textId="77777777" w:rsidR="002248D4" w:rsidRDefault="002248D4" w:rsidP="00362330">
            <w:pPr>
              <w:ind w:left="-43"/>
              <w:jc w:val="center"/>
            </w:pPr>
          </w:p>
        </w:tc>
        <w:tc>
          <w:tcPr>
            <w:tcW w:w="756" w:type="dxa"/>
            <w:vAlign w:val="center"/>
          </w:tcPr>
          <w:p w14:paraId="46B752A0" w14:textId="77777777" w:rsidR="002248D4" w:rsidRDefault="002248D4" w:rsidP="00362330">
            <w:pPr>
              <w:ind w:left="-43"/>
              <w:jc w:val="center"/>
            </w:pPr>
          </w:p>
        </w:tc>
        <w:tc>
          <w:tcPr>
            <w:tcW w:w="1577" w:type="dxa"/>
            <w:vAlign w:val="center"/>
          </w:tcPr>
          <w:p w14:paraId="01E9AEAD" w14:textId="77777777" w:rsidR="002248D4" w:rsidRDefault="002248D4" w:rsidP="00414D38">
            <w:pPr>
              <w:jc w:val="left"/>
            </w:pPr>
          </w:p>
        </w:tc>
      </w:tr>
    </w:tbl>
    <w:p w14:paraId="0D802C6E" w14:textId="77777777" w:rsidR="00A81B8E" w:rsidRDefault="00A81B8E" w:rsidP="008F0AA7">
      <w:bookmarkStart w:id="19" w:name="_Toc238442309"/>
    </w:p>
    <w:p w14:paraId="09353DB9" w14:textId="77777777" w:rsidR="00A81B8E" w:rsidRDefault="00A81B8E">
      <w:pPr>
        <w:widowControl/>
        <w:spacing w:before="0"/>
        <w:jc w:val="left"/>
      </w:pPr>
      <w:r>
        <w:br w:type="page"/>
      </w:r>
    </w:p>
    <w:p w14:paraId="5A8D99CD" w14:textId="77777777" w:rsidR="008F0AA7" w:rsidRDefault="008F0AA7" w:rsidP="008F0AA7"/>
    <w:p w14:paraId="05524523" w14:textId="77777777" w:rsidR="005725C8" w:rsidRDefault="005725C8" w:rsidP="008F0AA7"/>
    <w:p w14:paraId="40330643" w14:textId="77777777" w:rsidR="005725C8" w:rsidRPr="008F0AA7" w:rsidRDefault="005725C8" w:rsidP="008F0AA7"/>
    <w:p w14:paraId="00841B2D" w14:textId="77777777" w:rsidR="00511816" w:rsidRDefault="00511816" w:rsidP="00A17DFB">
      <w:pPr>
        <w:pStyle w:val="Titolo2"/>
      </w:pPr>
      <w:r w:rsidRPr="00DA04D6">
        <w:t>Anagrafica dell</w:t>
      </w:r>
      <w:r w:rsidR="00672FA7" w:rsidRPr="00672FA7">
        <w:t>’</w:t>
      </w:r>
      <w:r w:rsidRPr="00672FA7">
        <w:t>i</w:t>
      </w:r>
      <w:r w:rsidRPr="00DA04D6">
        <w:t>mpresa</w:t>
      </w:r>
      <w:r w:rsidR="00272EF8">
        <w:t xml:space="preserve"> </w:t>
      </w:r>
      <w:r w:rsidR="001B4840" w:rsidRPr="00D90B4E">
        <w:t>appaltatrice/lavoratore autonomo</w:t>
      </w:r>
      <w:bookmarkEnd w:id="19"/>
    </w:p>
    <w:p w14:paraId="671330DD" w14:textId="77777777" w:rsidR="008F0AA7" w:rsidRPr="008F0AA7" w:rsidRDefault="008F0AA7" w:rsidP="008F0AA7"/>
    <w:p w14:paraId="66466BDF" w14:textId="77777777" w:rsidR="00511816" w:rsidRDefault="00511816" w:rsidP="00437E82">
      <w:pPr>
        <w:pStyle w:val="Titolo3"/>
        <w:tabs>
          <w:tab w:val="clear" w:pos="5220"/>
          <w:tab w:val="num" w:pos="1000"/>
        </w:tabs>
        <w:ind w:left="1000" w:hanging="900"/>
        <w:rPr>
          <w:szCs w:val="22"/>
        </w:rPr>
      </w:pPr>
      <w:bookmarkStart w:id="20" w:name="_Toc238442310"/>
      <w:r w:rsidRPr="00D90B4E">
        <w:t xml:space="preserve">Impresa </w:t>
      </w:r>
      <w:r w:rsidR="001B4840" w:rsidRPr="00D90B4E">
        <w:rPr>
          <w:szCs w:val="22"/>
        </w:rPr>
        <w:t>appaltatrice/lavoratore autonomo</w:t>
      </w:r>
      <w:bookmarkEnd w:id="20"/>
    </w:p>
    <w:p w14:paraId="36A52A4C" w14:textId="77777777" w:rsidR="00C2533C" w:rsidRPr="00C2533C" w:rsidRDefault="00C2533C" w:rsidP="00C2533C"/>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1790"/>
        <w:gridCol w:w="2229"/>
        <w:gridCol w:w="2091"/>
        <w:gridCol w:w="2951"/>
      </w:tblGrid>
      <w:tr w:rsidR="00791119" w:rsidRPr="007D5742" w14:paraId="4BBA305F" w14:textId="77777777" w:rsidTr="007032E9">
        <w:tc>
          <w:tcPr>
            <w:tcW w:w="1809" w:type="dxa"/>
            <w:shd w:val="pct10" w:color="auto" w:fill="auto"/>
            <w:vAlign w:val="center"/>
          </w:tcPr>
          <w:p w14:paraId="795468BE" w14:textId="77777777" w:rsidR="00791119" w:rsidRPr="00DA04D6" w:rsidRDefault="00791119" w:rsidP="00791119">
            <w:pPr>
              <w:jc w:val="left"/>
            </w:pPr>
            <w:r w:rsidRPr="00DA04D6">
              <w:t xml:space="preserve">Ragione sociale impresa </w:t>
            </w:r>
          </w:p>
        </w:tc>
        <w:tc>
          <w:tcPr>
            <w:tcW w:w="7402" w:type="dxa"/>
            <w:gridSpan w:val="3"/>
          </w:tcPr>
          <w:p w14:paraId="364337A3" w14:textId="77777777" w:rsidR="00791119" w:rsidRPr="00D05851" w:rsidRDefault="00791119" w:rsidP="00791119">
            <w:pPr>
              <w:rPr>
                <w:lang w:val="en-US"/>
              </w:rPr>
            </w:pPr>
          </w:p>
        </w:tc>
      </w:tr>
      <w:tr w:rsidR="00791119" w:rsidRPr="00DA04D6" w14:paraId="639B8605" w14:textId="77777777" w:rsidTr="007032E9">
        <w:tc>
          <w:tcPr>
            <w:tcW w:w="1809" w:type="dxa"/>
            <w:vMerge w:val="restart"/>
            <w:shd w:val="pct10" w:color="auto" w:fill="auto"/>
            <w:vAlign w:val="center"/>
          </w:tcPr>
          <w:p w14:paraId="40DE8347" w14:textId="77777777" w:rsidR="00791119" w:rsidRPr="00DA04D6" w:rsidRDefault="00791119" w:rsidP="00791119">
            <w:pPr>
              <w:jc w:val="left"/>
            </w:pPr>
            <w:r w:rsidRPr="00DA04D6">
              <w:t>Sede legale impresa</w:t>
            </w:r>
          </w:p>
        </w:tc>
        <w:tc>
          <w:tcPr>
            <w:tcW w:w="7402" w:type="dxa"/>
            <w:gridSpan w:val="3"/>
          </w:tcPr>
          <w:p w14:paraId="335F21AC" w14:textId="77777777" w:rsidR="00791119" w:rsidRPr="008A7B06" w:rsidRDefault="00791119" w:rsidP="003A7476">
            <w:pPr>
              <w:rPr>
                <w:rFonts w:cs="Arial"/>
              </w:rPr>
            </w:pPr>
            <w:r w:rsidRPr="00BE28F6">
              <w:t xml:space="preserve">Indirizzo: </w:t>
            </w:r>
          </w:p>
        </w:tc>
      </w:tr>
      <w:tr w:rsidR="00791119" w:rsidRPr="00DA04D6" w14:paraId="692726CF" w14:textId="77777777" w:rsidTr="007032E9">
        <w:tc>
          <w:tcPr>
            <w:tcW w:w="1809" w:type="dxa"/>
            <w:vMerge/>
            <w:shd w:val="pct10" w:color="auto" w:fill="auto"/>
            <w:vAlign w:val="center"/>
          </w:tcPr>
          <w:p w14:paraId="6071530B" w14:textId="77777777" w:rsidR="00791119" w:rsidRPr="00DA04D6" w:rsidRDefault="00791119" w:rsidP="00791119">
            <w:pPr>
              <w:jc w:val="left"/>
            </w:pPr>
          </w:p>
        </w:tc>
        <w:tc>
          <w:tcPr>
            <w:tcW w:w="2268" w:type="dxa"/>
          </w:tcPr>
          <w:p w14:paraId="768BB60B" w14:textId="77777777" w:rsidR="00791119" w:rsidRPr="008A7B06" w:rsidRDefault="00791119" w:rsidP="003A7476">
            <w:pPr>
              <w:jc w:val="left"/>
              <w:rPr>
                <w:rFonts w:cs="Arial"/>
              </w:rPr>
            </w:pPr>
            <w:r w:rsidRPr="00BE28F6">
              <w:t xml:space="preserve">Tel.: </w:t>
            </w:r>
          </w:p>
        </w:tc>
        <w:tc>
          <w:tcPr>
            <w:tcW w:w="2127" w:type="dxa"/>
          </w:tcPr>
          <w:p w14:paraId="68D3B729" w14:textId="77777777" w:rsidR="00791119" w:rsidRPr="008A7B06" w:rsidRDefault="00791119" w:rsidP="00791119">
            <w:pPr>
              <w:jc w:val="left"/>
              <w:rPr>
                <w:rFonts w:cs="Arial"/>
              </w:rPr>
            </w:pPr>
            <w:r w:rsidRPr="00BE28F6">
              <w:t xml:space="preserve">Fax: </w:t>
            </w:r>
          </w:p>
        </w:tc>
        <w:tc>
          <w:tcPr>
            <w:tcW w:w="3007" w:type="dxa"/>
          </w:tcPr>
          <w:p w14:paraId="1D2680C7" w14:textId="77777777" w:rsidR="00791119" w:rsidRPr="008A7B06" w:rsidRDefault="00791119" w:rsidP="00791119">
            <w:pPr>
              <w:jc w:val="left"/>
              <w:rPr>
                <w:rFonts w:cs="Arial"/>
              </w:rPr>
            </w:pPr>
            <w:r w:rsidRPr="00BE28F6">
              <w:t xml:space="preserve">E-mail: </w:t>
            </w:r>
          </w:p>
        </w:tc>
      </w:tr>
    </w:tbl>
    <w:p w14:paraId="1E08CF35" w14:textId="77777777" w:rsidR="00511816" w:rsidRDefault="00511816" w:rsidP="00511816">
      <w:pPr>
        <w:rPr>
          <w:highlight w:val="yellow"/>
        </w:rPr>
      </w:pPr>
    </w:p>
    <w:p w14:paraId="5301EF55" w14:textId="77777777" w:rsidR="00C2533C" w:rsidRDefault="00C2533C" w:rsidP="00511816">
      <w:pPr>
        <w:rPr>
          <w:highlight w:val="yellow"/>
        </w:rPr>
      </w:pPr>
    </w:p>
    <w:p w14:paraId="0C4769DF" w14:textId="77777777" w:rsidR="008F0AA7" w:rsidRDefault="008F0AA7" w:rsidP="00511816">
      <w:pPr>
        <w:rPr>
          <w:highlight w:val="yellow"/>
        </w:rPr>
      </w:pPr>
    </w:p>
    <w:p w14:paraId="2AB54942" w14:textId="77777777" w:rsidR="009532BB" w:rsidRPr="005601B3" w:rsidRDefault="009532BB" w:rsidP="00511816">
      <w:pPr>
        <w:rPr>
          <w:highlight w:val="yellow"/>
        </w:rPr>
      </w:pPr>
    </w:p>
    <w:p w14:paraId="07C83A21" w14:textId="77777777" w:rsidR="009C4CAE" w:rsidRDefault="00E64A13" w:rsidP="00437E82">
      <w:pPr>
        <w:pStyle w:val="Titolo3"/>
        <w:tabs>
          <w:tab w:val="clear" w:pos="5220"/>
          <w:tab w:val="num" w:pos="1000"/>
        </w:tabs>
        <w:ind w:left="1000" w:hanging="900"/>
      </w:pPr>
      <w:r>
        <w:t xml:space="preserve"> </w:t>
      </w:r>
      <w:bookmarkStart w:id="21" w:name="_Toc238442312"/>
      <w:r w:rsidR="009C4CAE">
        <w:t>Presenza di subappaltatori</w:t>
      </w:r>
      <w:r w:rsidR="00C0612A">
        <w:t xml:space="preserve"> </w:t>
      </w:r>
      <w:r w:rsidR="00C0612A" w:rsidRPr="00672FA7">
        <w:t>autorizzati</w:t>
      </w:r>
      <w:bookmarkEnd w:id="21"/>
      <w:r w:rsidR="00460CE6">
        <w:t xml:space="preserve"> (o sub-affidatari)</w:t>
      </w:r>
    </w:p>
    <w:p w14:paraId="276AAC9A" w14:textId="77777777" w:rsidR="00753A73" w:rsidRDefault="00753A73" w:rsidP="00753A73"/>
    <w:p w14:paraId="426C54A8" w14:textId="77777777" w:rsidR="009C4CAE" w:rsidRPr="00E03154" w:rsidRDefault="00A81B8E" w:rsidP="009C4CAE">
      <w:pPr>
        <w:jc w:val="left"/>
      </w:pPr>
      <w:r w:rsidRPr="00E03154">
        <w:rPr>
          <w:rFonts w:cs="Arial"/>
        </w:rPr>
        <w:fldChar w:fldCharType="begin">
          <w:ffData>
            <w:name w:val=""/>
            <w:enabled/>
            <w:calcOnExit/>
            <w:helpText w:type="text" w:val="X"/>
            <w:checkBox>
              <w:size w:val="18"/>
              <w:default w:val="0"/>
              <w:checked w:val="0"/>
            </w:checkBox>
          </w:ffData>
        </w:fldChar>
      </w:r>
      <w:r w:rsidRPr="00E03154">
        <w:rPr>
          <w:rFonts w:cs="Arial"/>
        </w:rPr>
        <w:instrText xml:space="preserve"> FORMCHECKBOX </w:instrText>
      </w:r>
      <w:r w:rsidRPr="00E03154">
        <w:rPr>
          <w:rFonts w:cs="Arial"/>
        </w:rPr>
      </w:r>
      <w:r w:rsidRPr="00E03154">
        <w:rPr>
          <w:rFonts w:cs="Arial"/>
        </w:rPr>
        <w:fldChar w:fldCharType="separate"/>
      </w:r>
      <w:r w:rsidRPr="00E03154">
        <w:rPr>
          <w:rFonts w:cs="Arial"/>
        </w:rPr>
        <w:fldChar w:fldCharType="end"/>
      </w:r>
      <w:r w:rsidR="005E7DC7" w:rsidRPr="00E03154">
        <w:rPr>
          <w:rFonts w:cs="Arial"/>
        </w:rPr>
        <w:t xml:space="preserve"> </w:t>
      </w:r>
      <w:r w:rsidR="009C4CAE" w:rsidRPr="00E03154">
        <w:t xml:space="preserve"> Non sono previsti subappalti</w:t>
      </w:r>
    </w:p>
    <w:p w14:paraId="50F87A29" w14:textId="77777777" w:rsidR="009C4CAE" w:rsidRPr="009C4CAE" w:rsidRDefault="00727C54" w:rsidP="009C4CAE">
      <w:r w:rsidRPr="00E03154">
        <w:rPr>
          <w:rFonts w:cs="Arial"/>
        </w:rPr>
        <w:fldChar w:fldCharType="begin">
          <w:ffData>
            <w:name w:val=""/>
            <w:enabled/>
            <w:calcOnExit/>
            <w:helpText w:type="text" w:val="X"/>
            <w:checkBox>
              <w:size w:val="18"/>
              <w:default w:val="0"/>
              <w:checked w:val="0"/>
            </w:checkBox>
          </w:ffData>
        </w:fldChar>
      </w:r>
      <w:r w:rsidR="00450DCD" w:rsidRPr="00E03154">
        <w:rPr>
          <w:rFonts w:cs="Arial"/>
        </w:rPr>
        <w:instrText xml:space="preserve"> FORMCHECKBOX </w:instrText>
      </w:r>
      <w:r w:rsidRPr="00E03154">
        <w:rPr>
          <w:rFonts w:cs="Arial"/>
        </w:rPr>
      </w:r>
      <w:r w:rsidRPr="00E03154">
        <w:rPr>
          <w:rFonts w:cs="Arial"/>
        </w:rPr>
        <w:fldChar w:fldCharType="separate"/>
      </w:r>
      <w:r w:rsidRPr="00E03154">
        <w:rPr>
          <w:rFonts w:cs="Arial"/>
        </w:rPr>
        <w:fldChar w:fldCharType="end"/>
      </w:r>
      <w:r w:rsidR="00450DCD" w:rsidRPr="00E03154">
        <w:rPr>
          <w:rFonts w:cs="Arial"/>
        </w:rPr>
        <w:t xml:space="preserve">  </w:t>
      </w:r>
      <w:r w:rsidR="009C4CAE" w:rsidRPr="00E03154">
        <w:t>Vengono autorizzati i seguenti subappalti:</w:t>
      </w:r>
    </w:p>
    <w:p w14:paraId="67735B85" w14:textId="77777777" w:rsidR="009C4CAE" w:rsidRDefault="009C4CAE" w:rsidP="00753A73"/>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3473"/>
        <w:gridCol w:w="5588"/>
      </w:tblGrid>
      <w:tr w:rsidR="009C4CAE" w14:paraId="2861CC79" w14:textId="77777777">
        <w:tc>
          <w:tcPr>
            <w:tcW w:w="3510" w:type="dxa"/>
            <w:shd w:val="clear" w:color="auto" w:fill="auto"/>
            <w:vAlign w:val="center"/>
          </w:tcPr>
          <w:p w14:paraId="4F8AFB58" w14:textId="77777777" w:rsidR="009C4CAE" w:rsidRDefault="009C4CAE" w:rsidP="00DA7CE4">
            <w:pPr>
              <w:jc w:val="left"/>
            </w:pPr>
            <w:r>
              <w:t>Impresa/lavoratore autonomo</w:t>
            </w:r>
          </w:p>
        </w:tc>
        <w:tc>
          <w:tcPr>
            <w:tcW w:w="5701" w:type="dxa"/>
            <w:vAlign w:val="center"/>
          </w:tcPr>
          <w:p w14:paraId="21D94CBE" w14:textId="77777777" w:rsidR="009C4CAE" w:rsidRDefault="009C4CAE" w:rsidP="00DA7CE4">
            <w:pPr>
              <w:jc w:val="left"/>
            </w:pPr>
            <w:r>
              <w:t>Attività</w:t>
            </w:r>
          </w:p>
        </w:tc>
      </w:tr>
      <w:tr w:rsidR="009C4CAE" w14:paraId="1F2115C2" w14:textId="77777777">
        <w:tc>
          <w:tcPr>
            <w:tcW w:w="3510" w:type="dxa"/>
            <w:shd w:val="clear" w:color="auto" w:fill="auto"/>
            <w:vAlign w:val="center"/>
          </w:tcPr>
          <w:p w14:paraId="4AEE0151" w14:textId="77777777" w:rsidR="009C4CAE" w:rsidRDefault="009C4CAE" w:rsidP="00DA7CE4">
            <w:pPr>
              <w:jc w:val="left"/>
            </w:pPr>
          </w:p>
          <w:p w14:paraId="27B56595" w14:textId="77777777" w:rsidR="0045121E" w:rsidRDefault="0045121E" w:rsidP="00DA7CE4">
            <w:pPr>
              <w:jc w:val="left"/>
            </w:pPr>
          </w:p>
        </w:tc>
        <w:tc>
          <w:tcPr>
            <w:tcW w:w="5701" w:type="dxa"/>
            <w:vAlign w:val="center"/>
          </w:tcPr>
          <w:p w14:paraId="7506C0D8" w14:textId="77777777" w:rsidR="009C4CAE" w:rsidRDefault="009C4CAE" w:rsidP="00DA7CE4">
            <w:pPr>
              <w:jc w:val="left"/>
            </w:pPr>
          </w:p>
        </w:tc>
      </w:tr>
      <w:tr w:rsidR="009C4CAE" w14:paraId="14717036" w14:textId="77777777">
        <w:tc>
          <w:tcPr>
            <w:tcW w:w="3510" w:type="dxa"/>
            <w:shd w:val="clear" w:color="auto" w:fill="auto"/>
            <w:vAlign w:val="center"/>
          </w:tcPr>
          <w:p w14:paraId="534C6D8C" w14:textId="77777777" w:rsidR="009C4CAE" w:rsidRDefault="009C4CAE" w:rsidP="00DA7CE4">
            <w:pPr>
              <w:jc w:val="left"/>
            </w:pPr>
          </w:p>
          <w:p w14:paraId="361364EF" w14:textId="77777777" w:rsidR="0045121E" w:rsidRDefault="0045121E" w:rsidP="00DA7CE4">
            <w:pPr>
              <w:jc w:val="left"/>
            </w:pPr>
          </w:p>
        </w:tc>
        <w:tc>
          <w:tcPr>
            <w:tcW w:w="5701" w:type="dxa"/>
            <w:vAlign w:val="center"/>
          </w:tcPr>
          <w:p w14:paraId="2113ECD5" w14:textId="77777777" w:rsidR="009C4CAE" w:rsidRDefault="009C4CAE" w:rsidP="00DA7CE4">
            <w:pPr>
              <w:jc w:val="left"/>
            </w:pPr>
          </w:p>
        </w:tc>
      </w:tr>
      <w:tr w:rsidR="00FB79C9" w14:paraId="1E5D5CA8" w14:textId="77777777">
        <w:tc>
          <w:tcPr>
            <w:tcW w:w="3510" w:type="dxa"/>
            <w:shd w:val="clear" w:color="auto" w:fill="auto"/>
            <w:vAlign w:val="center"/>
          </w:tcPr>
          <w:p w14:paraId="5EEA905F" w14:textId="77777777" w:rsidR="00FB79C9" w:rsidRDefault="00FB79C9" w:rsidP="007F71F8">
            <w:pPr>
              <w:jc w:val="left"/>
            </w:pPr>
          </w:p>
          <w:p w14:paraId="67B174A9" w14:textId="77777777" w:rsidR="00FB79C9" w:rsidRDefault="00FB79C9" w:rsidP="007F71F8">
            <w:pPr>
              <w:jc w:val="left"/>
            </w:pPr>
          </w:p>
        </w:tc>
        <w:tc>
          <w:tcPr>
            <w:tcW w:w="5701" w:type="dxa"/>
            <w:vAlign w:val="center"/>
          </w:tcPr>
          <w:p w14:paraId="1DD563AB" w14:textId="77777777" w:rsidR="00FB79C9" w:rsidRDefault="00FB79C9" w:rsidP="007F71F8">
            <w:pPr>
              <w:jc w:val="left"/>
            </w:pPr>
          </w:p>
        </w:tc>
      </w:tr>
    </w:tbl>
    <w:p w14:paraId="7EB86215" w14:textId="77777777" w:rsidR="0024797A" w:rsidRDefault="0024797A" w:rsidP="0024797A"/>
    <w:p w14:paraId="0297C3A8" w14:textId="77777777" w:rsidR="002640A7" w:rsidRDefault="002640A7" w:rsidP="002640A7">
      <w:r w:rsidRPr="008E7D4A">
        <w:t xml:space="preserve">Per </w:t>
      </w:r>
      <w:r w:rsidR="000B0EBF" w:rsidRPr="008E7D4A">
        <w:t xml:space="preserve">la gestione </w:t>
      </w:r>
      <w:r w:rsidRPr="008E7D4A">
        <w:t xml:space="preserve">del subappalto </w:t>
      </w:r>
      <w:r w:rsidRPr="00AB2773">
        <w:t xml:space="preserve">vedere paragrafo </w:t>
      </w:r>
      <w:r w:rsidR="008E7D4A" w:rsidRPr="00AB2773">
        <w:t>4</w:t>
      </w:r>
      <w:r w:rsidRPr="00AB2773">
        <w:t>.</w:t>
      </w:r>
      <w:r w:rsidR="00AD5F05" w:rsidRPr="00AB2773">
        <w:t>5.</w:t>
      </w:r>
    </w:p>
    <w:p w14:paraId="1339B99C" w14:textId="77777777" w:rsidR="00E64A13" w:rsidRDefault="00E64A13" w:rsidP="002640A7"/>
    <w:p w14:paraId="28924448" w14:textId="77777777" w:rsidR="00E64A13" w:rsidRPr="00672FA7" w:rsidRDefault="00E64A13" w:rsidP="002640A7">
      <w:r>
        <w:br w:type="page"/>
      </w:r>
    </w:p>
    <w:p w14:paraId="0E5247E4" w14:textId="77777777" w:rsidR="00A64D00" w:rsidRPr="00095ADB" w:rsidRDefault="00A64D00" w:rsidP="00E64A13">
      <w:pPr>
        <w:pStyle w:val="Titolo1"/>
        <w:pageBreakBefore w:val="0"/>
        <w:spacing w:before="0"/>
      </w:pPr>
      <w:bookmarkStart w:id="22" w:name="_Toc214097489"/>
      <w:bookmarkStart w:id="23" w:name="_Toc214097925"/>
      <w:bookmarkStart w:id="24" w:name="_Toc216089229"/>
      <w:bookmarkStart w:id="25" w:name="_Toc216968635"/>
      <w:bookmarkStart w:id="26" w:name="_Toc238442314"/>
      <w:r w:rsidRPr="00FC0E9A">
        <w:lastRenderedPageBreak/>
        <w:t>Informazioni</w:t>
      </w:r>
      <w:r w:rsidRPr="00095ADB">
        <w:t xml:space="preserve"> dettagliate</w:t>
      </w:r>
      <w:r w:rsidR="00FC0E9A">
        <w:t xml:space="preserve"> </w:t>
      </w:r>
      <w:r w:rsidRPr="00095ADB">
        <w:t>sui rischi specifici</w:t>
      </w:r>
      <w:r w:rsidR="00FC0E9A">
        <w:t xml:space="preserve"> </w:t>
      </w:r>
      <w:r w:rsidR="00C41B04">
        <w:t>presenti n</w:t>
      </w:r>
      <w:r w:rsidRPr="00095ADB">
        <w:t xml:space="preserve">egli ambienti </w:t>
      </w:r>
      <w:r w:rsidR="00C41B04">
        <w:t xml:space="preserve">previsti nel contratto </w:t>
      </w:r>
      <w:r w:rsidRPr="00095ADB">
        <w:t xml:space="preserve">e sulle relative misure di prevenzione e </w:t>
      </w:r>
      <w:r w:rsidR="00AF2EF3">
        <w:t>PROTEZIONE</w:t>
      </w:r>
      <w:r w:rsidRPr="00095ADB">
        <w:t xml:space="preserve"> </w:t>
      </w:r>
      <w:r w:rsidR="004366E9">
        <w:t xml:space="preserve">E di emergenza </w:t>
      </w:r>
      <w:r w:rsidRPr="00095ADB">
        <w:t>da adottare</w:t>
      </w:r>
      <w:bookmarkEnd w:id="22"/>
      <w:bookmarkEnd w:id="23"/>
      <w:bookmarkEnd w:id="24"/>
      <w:bookmarkEnd w:id="25"/>
      <w:bookmarkEnd w:id="26"/>
    </w:p>
    <w:p w14:paraId="059C9F1E" w14:textId="77777777" w:rsidR="00DF487C" w:rsidRDefault="00DF487C" w:rsidP="00DC0BA0"/>
    <w:p w14:paraId="6490F898" w14:textId="77777777" w:rsidR="0069229D" w:rsidRDefault="00DF487C" w:rsidP="00A17DFB">
      <w:pPr>
        <w:pStyle w:val="Titolo2"/>
      </w:pPr>
      <w:bookmarkStart w:id="27" w:name="_Toc238442315"/>
      <w:r>
        <w:t>Documentazione messa a disposizione dalla committenza</w:t>
      </w:r>
      <w:bookmarkEnd w:id="27"/>
    </w:p>
    <w:p w14:paraId="289DCFFD" w14:textId="77777777" w:rsidR="00DF487C" w:rsidRDefault="00DF487C" w:rsidP="00560592">
      <w:pPr>
        <w:spacing w:before="0"/>
      </w:pPr>
    </w:p>
    <w:p w14:paraId="4940DE8C" w14:textId="77777777" w:rsidR="00B42BB5" w:rsidRDefault="002E2879" w:rsidP="0001181E">
      <w:r>
        <w:t>In applicazione dell’art. 26 co</w:t>
      </w:r>
      <w:r w:rsidR="00C461F4">
        <w:t>mma</w:t>
      </w:r>
      <w:r>
        <w:t xml:space="preserve"> 1 lett b) </w:t>
      </w:r>
      <w:r w:rsidR="007D656B">
        <w:t xml:space="preserve">del </w:t>
      </w:r>
      <w:r w:rsidR="008101FF">
        <w:t>D. Lgs.</w:t>
      </w:r>
      <w:r>
        <w:t xml:space="preserve"> 81/08</w:t>
      </w:r>
      <w:r w:rsidR="00FD3914">
        <w:t xml:space="preserve"> e s.m.i.,</w:t>
      </w:r>
      <w:r>
        <w:t xml:space="preserve"> </w:t>
      </w:r>
      <w:r w:rsidR="00B42BB5">
        <w:t xml:space="preserve">il datore di lavoro committente, </w:t>
      </w:r>
      <w:r w:rsidR="00EE0495" w:rsidRPr="00124FDA">
        <w:t xml:space="preserve">ha fornito </w:t>
      </w:r>
      <w:r w:rsidR="00B42BB5" w:rsidRPr="00124FDA">
        <w:t>alla</w:t>
      </w:r>
      <w:r w:rsidR="00B42BB5">
        <w:t xml:space="preserve"> ditta </w:t>
      </w:r>
      <w:r w:rsidR="007D656B">
        <w:t>appaltatrice/lavoratore autonomo</w:t>
      </w:r>
      <w:r w:rsidR="00B42BB5">
        <w:t>:</w:t>
      </w:r>
    </w:p>
    <w:p w14:paraId="58A67F31" w14:textId="7A1EB31D" w:rsidR="00A81B8E" w:rsidRDefault="00D63B92" w:rsidP="00A81B8E">
      <w:pPr>
        <w:ind w:left="300" w:hanging="300"/>
      </w:pPr>
      <w:r>
        <w:rPr>
          <w:rFonts w:cs="Arial"/>
        </w:rPr>
        <w:fldChar w:fldCharType="begin">
          <w:ffData>
            <w:name w:val=""/>
            <w:enabled/>
            <w:calcOnExit/>
            <w:helpText w:type="text" w:val="X"/>
            <w:checkBox>
              <w:size w:val="18"/>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r w:rsidR="00A81B8E">
        <w:rPr>
          <w:sz w:val="24"/>
          <w:szCs w:val="24"/>
        </w:rPr>
        <w:t xml:space="preserve"> </w:t>
      </w:r>
      <w:r w:rsidR="00A81B8E">
        <w:t xml:space="preserve">le dettagliate informazioni sui rischi presenti negli ambienti previsti nel contratto, sotto la giuridica disponibilità di AIMAG </w:t>
      </w:r>
      <w:r w:rsidR="00A81B8E" w:rsidRPr="0083310E">
        <w:t>di cui</w:t>
      </w:r>
      <w:r w:rsidR="00A81B8E" w:rsidRPr="004366E9">
        <w:t xml:space="preserve"> </w:t>
      </w:r>
      <w:r w:rsidR="00A81B8E">
        <w:t>al mod. DUVRI.01;</w:t>
      </w:r>
    </w:p>
    <w:p w14:paraId="066A6EF2" w14:textId="53FC2968" w:rsidR="00A81B8E" w:rsidRDefault="00D63B92" w:rsidP="00A81B8E">
      <w:pPr>
        <w:ind w:left="300" w:hanging="300"/>
      </w:pPr>
      <w:r>
        <w:rPr>
          <w:rFonts w:cs="Arial"/>
        </w:rPr>
        <w:fldChar w:fldCharType="begin">
          <w:ffData>
            <w:name w:val=""/>
            <w:enabled/>
            <w:calcOnExit/>
            <w:helpText w:type="text" w:val="X"/>
            <w:checkBox>
              <w:size w:val="18"/>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r w:rsidR="00A81B8E">
        <w:rPr>
          <w:sz w:val="24"/>
          <w:szCs w:val="24"/>
        </w:rPr>
        <w:t xml:space="preserve"> </w:t>
      </w:r>
      <w:r w:rsidR="00A81B8E" w:rsidRPr="00B42BB5">
        <w:t xml:space="preserve">le </w:t>
      </w:r>
      <w:r w:rsidR="00A81B8E">
        <w:t xml:space="preserve">misure di prevenzione e di emergenza adottate in </w:t>
      </w:r>
      <w:r w:rsidR="00A81B8E" w:rsidRPr="00124FDA">
        <w:t xml:space="preserve">relazione ai rischi presenti, </w:t>
      </w:r>
      <w:r w:rsidR="00A81B8E" w:rsidRPr="0083310E">
        <w:t>di cui</w:t>
      </w:r>
      <w:r w:rsidR="00A81B8E" w:rsidRPr="004366E9">
        <w:t xml:space="preserve"> </w:t>
      </w:r>
      <w:r w:rsidR="00A81B8E">
        <w:t>al mod. DUVRI.01</w:t>
      </w:r>
      <w:r w:rsidR="00A81B8E" w:rsidRPr="00C2533C">
        <w:t>;</w:t>
      </w:r>
    </w:p>
    <w:p w14:paraId="3C2EDBDB" w14:textId="47306459" w:rsidR="00A81B8E" w:rsidRDefault="00D63B92" w:rsidP="00A81B8E">
      <w:pPr>
        <w:ind w:left="300" w:hanging="300"/>
      </w:pPr>
      <w:r>
        <w:rPr>
          <w:rFonts w:cs="Arial"/>
        </w:rPr>
        <w:fldChar w:fldCharType="begin">
          <w:ffData>
            <w:name w:val=""/>
            <w:enabled/>
            <w:calcOnExit/>
            <w:helpText w:type="text" w:val="X"/>
            <w:checkBox>
              <w:size w:val="18"/>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r w:rsidR="00A81B8E">
        <w:t xml:space="preserve"> planimetrie delle aree dove si deve svolgere l’attività definita nel contratto, con le indicazioni ed i riferimenti per la gestione delle emergenze</w:t>
      </w:r>
      <w:r w:rsidR="00A81B8E" w:rsidRPr="00A2080C">
        <w:t>;</w:t>
      </w:r>
    </w:p>
    <w:p w14:paraId="6CB54543" w14:textId="77777777" w:rsidR="00A81B8E" w:rsidRPr="00B42BB5" w:rsidRDefault="00A81B8E" w:rsidP="00A81B8E">
      <w:r>
        <w:rPr>
          <w:rFonts w:cs="Arial"/>
        </w:rPr>
        <w:fldChar w:fldCharType="begin">
          <w:ffData>
            <w:name w:val=""/>
            <w:enabled/>
            <w:calcOnExit/>
            <w:helpText w:type="text" w:val="X"/>
            <w:checkBox>
              <w:size w:val="18"/>
              <w:default w:val="0"/>
              <w:checked w:val="0"/>
            </w:checkBox>
          </w:ffData>
        </w:fldChar>
      </w:r>
      <w:r>
        <w:rPr>
          <w:rFonts w:cs="Arial"/>
        </w:rPr>
        <w:instrText xml:space="preserve"> FORMCHECKBOX </w:instrText>
      </w:r>
      <w:r>
        <w:rPr>
          <w:rFonts w:cs="Arial"/>
        </w:rPr>
      </w:r>
      <w:r>
        <w:rPr>
          <w:rFonts w:cs="Arial"/>
        </w:rPr>
        <w:fldChar w:fldCharType="separate"/>
      </w:r>
      <w:r>
        <w:rPr>
          <w:rFonts w:cs="Arial"/>
        </w:rPr>
        <w:fldChar w:fldCharType="end"/>
      </w:r>
      <w:r>
        <w:rPr>
          <w:sz w:val="24"/>
          <w:szCs w:val="24"/>
        </w:rPr>
        <w:t xml:space="preserve"> </w:t>
      </w:r>
      <w:r w:rsidRPr="00B42BB5">
        <w:t>u</w:t>
      </w:r>
      <w:r>
        <w:t>lteriori indicazioni (specificare): ____________________________________________________</w:t>
      </w:r>
    </w:p>
    <w:p w14:paraId="012EF9FA" w14:textId="77777777" w:rsidR="00A81B8E" w:rsidRDefault="00A81B8E" w:rsidP="00A81B8E">
      <w:r>
        <w:t>_________________________________________________________________________________</w:t>
      </w:r>
    </w:p>
    <w:p w14:paraId="0238AF2F" w14:textId="77777777" w:rsidR="00A81B8E" w:rsidRDefault="00A81B8E" w:rsidP="00A81B8E">
      <w:r>
        <w:t>_________________________________________________________________________________</w:t>
      </w:r>
    </w:p>
    <w:p w14:paraId="53A55CDD" w14:textId="77777777" w:rsidR="00C2533C" w:rsidRDefault="00C2533C" w:rsidP="00C2533C"/>
    <w:p w14:paraId="09E877DE" w14:textId="77777777" w:rsidR="00DF487C" w:rsidRDefault="00DF487C" w:rsidP="00A17DFB">
      <w:pPr>
        <w:pStyle w:val="Titolo2"/>
      </w:pPr>
      <w:bookmarkStart w:id="28" w:name="_Toc238442316"/>
      <w:r>
        <w:t xml:space="preserve">Documentazione messa a disposizione dall’impresa </w:t>
      </w:r>
      <w:r w:rsidR="00667415" w:rsidRPr="005803EE">
        <w:t>appaltatrice/lavoratore autonomo</w:t>
      </w:r>
      <w:r>
        <w:t xml:space="preserve"> </w:t>
      </w:r>
      <w:bookmarkEnd w:id="28"/>
    </w:p>
    <w:p w14:paraId="364B4841" w14:textId="77777777" w:rsidR="009A125E" w:rsidRPr="009A125E" w:rsidRDefault="009A125E" w:rsidP="009A125E"/>
    <w:p w14:paraId="011FBFD5" w14:textId="77777777" w:rsidR="00DF487C" w:rsidRDefault="00DF487C" w:rsidP="0001181E">
      <w:r>
        <w:t xml:space="preserve">Il datore di lavoro dell’impresa </w:t>
      </w:r>
      <w:r w:rsidR="009B09EB" w:rsidRPr="005A1F79">
        <w:t xml:space="preserve">appaltatrice/il lavoratore autonomo </w:t>
      </w:r>
      <w:r w:rsidR="0076788D" w:rsidRPr="005A1F79">
        <w:t xml:space="preserve">ha messo </w:t>
      </w:r>
      <w:r w:rsidRPr="005A1F79">
        <w:t>a</w:t>
      </w:r>
      <w:r>
        <w:t xml:space="preserve"> disposizione del datore di lavoro committente:</w:t>
      </w:r>
    </w:p>
    <w:p w14:paraId="3A0EF62B" w14:textId="00F0FED6" w:rsidR="00DF487C" w:rsidRPr="005A1F79" w:rsidRDefault="008F503C" w:rsidP="00E773B6">
      <w:pPr>
        <w:ind w:left="300" w:hanging="300"/>
        <w:rPr>
          <w:sz w:val="24"/>
          <w:szCs w:val="24"/>
        </w:rPr>
      </w:pPr>
      <w:ins w:id="29" w:author="Alessandro Benatti" w:date="2025-03-25T11:05:00Z" w16du:dateUtc="2025-03-25T10:05:00Z">
        <w:r>
          <w:rPr>
            <w:rFonts w:cs="Arial"/>
          </w:rPr>
          <w:fldChar w:fldCharType="begin">
            <w:ffData>
              <w:name w:val=""/>
              <w:enabled/>
              <w:calcOnExit/>
              <w:helpText w:type="text" w:val="X"/>
              <w:checkBox>
                <w:size w:val="18"/>
                <w:default w:val="0"/>
              </w:checkBox>
            </w:ffData>
          </w:fldChar>
        </w:r>
        <w:r>
          <w:rPr>
            <w:rFonts w:cs="Arial"/>
          </w:rPr>
          <w:instrText xml:space="preserve"> FORMCHECKBOX </w:instrText>
        </w:r>
        <w:r>
          <w:rPr>
            <w:rFonts w:cs="Arial"/>
          </w:rPr>
        </w:r>
        <w:r>
          <w:rPr>
            <w:rFonts w:cs="Arial"/>
          </w:rPr>
          <w:fldChar w:fldCharType="separate"/>
        </w:r>
        <w:r>
          <w:rPr>
            <w:rFonts w:cs="Arial"/>
          </w:rPr>
          <w:fldChar w:fldCharType="end"/>
        </w:r>
      </w:ins>
      <w:del w:id="30" w:author="Alessandro Benatti" w:date="2025-03-25T11:05:00Z" w16du:dateUtc="2025-03-25T10:05:00Z">
        <w:r w:rsidR="00D63B92" w:rsidDel="008F503C">
          <w:rPr>
            <w:rFonts w:cs="Arial"/>
          </w:rPr>
          <w:fldChar w:fldCharType="begin">
            <w:ffData>
              <w:name w:val=""/>
              <w:enabled/>
              <w:calcOnExit/>
              <w:helpText w:type="text" w:val="X"/>
              <w:checkBox>
                <w:size w:val="18"/>
                <w:default w:val="1"/>
              </w:checkBox>
            </w:ffData>
          </w:fldChar>
        </w:r>
        <w:r w:rsidR="00D63B92" w:rsidDel="008F503C">
          <w:rPr>
            <w:rFonts w:cs="Arial"/>
          </w:rPr>
          <w:delInstrText xml:space="preserve"> FORMCHECKBOX </w:delInstrText>
        </w:r>
        <w:r w:rsidR="00D63B92" w:rsidDel="008F503C">
          <w:rPr>
            <w:rFonts w:cs="Arial"/>
          </w:rPr>
        </w:r>
        <w:r w:rsidR="00D63B92" w:rsidDel="008F503C">
          <w:rPr>
            <w:rFonts w:cs="Arial"/>
          </w:rPr>
          <w:fldChar w:fldCharType="separate"/>
        </w:r>
        <w:r w:rsidR="00D63B92" w:rsidDel="008F503C">
          <w:rPr>
            <w:rFonts w:cs="Arial"/>
          </w:rPr>
          <w:fldChar w:fldCharType="end"/>
        </w:r>
      </w:del>
      <w:r w:rsidR="00560592">
        <w:rPr>
          <w:sz w:val="24"/>
          <w:szCs w:val="24"/>
        </w:rPr>
        <w:t xml:space="preserve"> </w:t>
      </w:r>
      <w:r w:rsidR="00DF487C" w:rsidRPr="005A1F79">
        <w:t xml:space="preserve">documento </w:t>
      </w:r>
      <w:r w:rsidR="0076788D" w:rsidRPr="005A1F79">
        <w:t xml:space="preserve">riportante i rischi </w:t>
      </w:r>
      <w:r w:rsidR="00DF487C" w:rsidRPr="005A1F79">
        <w:t>specifici introdotti dalle attività dell’impresa</w:t>
      </w:r>
      <w:r w:rsidR="009B09EB" w:rsidRPr="005A1F79">
        <w:t>/lavoratore autonomo</w:t>
      </w:r>
      <w:r w:rsidR="00DF487C" w:rsidRPr="005A1F79">
        <w:t xml:space="preserve"> negli ambienti</w:t>
      </w:r>
      <w:r w:rsidR="0076788D" w:rsidRPr="005A1F79">
        <w:t>/aree</w:t>
      </w:r>
      <w:r w:rsidR="00DF487C" w:rsidRPr="005A1F79">
        <w:t xml:space="preserve"> di lavoro del committente</w:t>
      </w:r>
      <w:r w:rsidR="0076788D" w:rsidRPr="005A1F79">
        <w:t xml:space="preserve"> </w:t>
      </w:r>
      <w:r w:rsidR="00AD7965" w:rsidRPr="005A1F79">
        <w:t>e le relative Misure di protezione e Prevenzione</w:t>
      </w:r>
      <w:r w:rsidR="005A1F79" w:rsidRPr="005A1F79">
        <w:t xml:space="preserve"> </w:t>
      </w:r>
      <w:r w:rsidR="0076788D" w:rsidRPr="005A1F79">
        <w:t>(</w:t>
      </w:r>
      <w:r w:rsidR="0063410A">
        <w:t>mod.DUVRI.02</w:t>
      </w:r>
      <w:r w:rsidR="0076788D" w:rsidRPr="005A1F79">
        <w:t>)</w:t>
      </w:r>
      <w:r w:rsidR="00DF487C" w:rsidRPr="005A1F79">
        <w:t>;</w:t>
      </w:r>
    </w:p>
    <w:p w14:paraId="6B069467" w14:textId="77777777" w:rsidR="00A42F7F" w:rsidRPr="005A1F79" w:rsidRDefault="00727C54" w:rsidP="00E773B6">
      <w:pPr>
        <w:ind w:left="300" w:hanging="300"/>
      </w:pPr>
      <w:r>
        <w:rPr>
          <w:rFonts w:cs="Arial"/>
        </w:rPr>
        <w:fldChar w:fldCharType="begin">
          <w:ffData>
            <w:name w:val=""/>
            <w:enabled/>
            <w:calcOnExit/>
            <w:helpText w:type="text" w:val="X"/>
            <w:checkBox>
              <w:size w:val="18"/>
              <w:default w:val="0"/>
              <w:checked w:val="0"/>
            </w:checkBox>
          </w:ffData>
        </w:fldChar>
      </w:r>
      <w:r w:rsidR="00095365">
        <w:rPr>
          <w:rFonts w:cs="Arial"/>
        </w:rPr>
        <w:instrText xml:space="preserve"> FORMCHECKBOX </w:instrText>
      </w:r>
      <w:r>
        <w:rPr>
          <w:rFonts w:cs="Arial"/>
        </w:rPr>
      </w:r>
      <w:r>
        <w:rPr>
          <w:rFonts w:cs="Arial"/>
        </w:rPr>
        <w:fldChar w:fldCharType="separate"/>
      </w:r>
      <w:r>
        <w:rPr>
          <w:rFonts w:cs="Arial"/>
        </w:rPr>
        <w:fldChar w:fldCharType="end"/>
      </w:r>
      <w:r w:rsidR="00A42F7F" w:rsidRPr="005A1F79">
        <w:rPr>
          <w:sz w:val="24"/>
          <w:szCs w:val="24"/>
        </w:rPr>
        <w:t xml:space="preserve"> </w:t>
      </w:r>
      <w:r w:rsidR="00A42F7F" w:rsidRPr="005A1F79">
        <w:t>DVR (Documento di Valutazione dei Rischi)</w:t>
      </w:r>
      <w:r w:rsidR="00A2080C" w:rsidRPr="005A1F79">
        <w:t>;</w:t>
      </w:r>
    </w:p>
    <w:p w14:paraId="76783557" w14:textId="77777777" w:rsidR="00332E81" w:rsidRPr="005A1F79" w:rsidRDefault="00727C54" w:rsidP="00DD2A46">
      <w:r>
        <w:rPr>
          <w:rFonts w:cs="Arial"/>
        </w:rPr>
        <w:fldChar w:fldCharType="begin">
          <w:ffData>
            <w:name w:val=""/>
            <w:enabled/>
            <w:calcOnExit/>
            <w:helpText w:type="text" w:val="X"/>
            <w:checkBox>
              <w:size w:val="18"/>
              <w:default w:val="0"/>
              <w:checked w:val="0"/>
            </w:checkBox>
          </w:ffData>
        </w:fldChar>
      </w:r>
      <w:r w:rsidR="00095365">
        <w:rPr>
          <w:rFonts w:cs="Arial"/>
        </w:rPr>
        <w:instrText xml:space="preserve"> FORMCHECKBOX </w:instrText>
      </w:r>
      <w:r>
        <w:rPr>
          <w:rFonts w:cs="Arial"/>
        </w:rPr>
      </w:r>
      <w:r>
        <w:rPr>
          <w:rFonts w:cs="Arial"/>
        </w:rPr>
        <w:fldChar w:fldCharType="separate"/>
      </w:r>
      <w:r>
        <w:rPr>
          <w:rFonts w:cs="Arial"/>
        </w:rPr>
        <w:fldChar w:fldCharType="end"/>
      </w:r>
      <w:r w:rsidR="00A42F7F" w:rsidRPr="005A1F79">
        <w:rPr>
          <w:sz w:val="24"/>
          <w:szCs w:val="24"/>
        </w:rPr>
        <w:t xml:space="preserve"> </w:t>
      </w:r>
      <w:r w:rsidR="00A42F7F" w:rsidRPr="005A1F79">
        <w:t>POS (Piano Operativo della Sicurezza)</w:t>
      </w:r>
      <w:r w:rsidR="00A2080C" w:rsidRPr="005A1F79">
        <w:t>;</w:t>
      </w:r>
    </w:p>
    <w:p w14:paraId="7CA3499B" w14:textId="77777777" w:rsidR="00560592" w:rsidRDefault="00727C54" w:rsidP="0001181E">
      <w:r>
        <w:rPr>
          <w:rFonts w:cs="Arial"/>
        </w:rPr>
        <w:fldChar w:fldCharType="begin">
          <w:ffData>
            <w:name w:val=""/>
            <w:enabled/>
            <w:calcOnExit/>
            <w:helpText w:type="text" w:val="X"/>
            <w:checkBox>
              <w:size w:val="18"/>
              <w:default w:val="0"/>
              <w:checked w:val="0"/>
            </w:checkBox>
          </w:ffData>
        </w:fldChar>
      </w:r>
      <w:r w:rsidR="00D36159">
        <w:rPr>
          <w:rFonts w:cs="Arial"/>
        </w:rPr>
        <w:instrText xml:space="preserve"> FORMCHECKBOX </w:instrText>
      </w:r>
      <w:r>
        <w:rPr>
          <w:rFonts w:cs="Arial"/>
        </w:rPr>
      </w:r>
      <w:r>
        <w:rPr>
          <w:rFonts w:cs="Arial"/>
        </w:rPr>
        <w:fldChar w:fldCharType="separate"/>
      </w:r>
      <w:r>
        <w:rPr>
          <w:rFonts w:cs="Arial"/>
        </w:rPr>
        <w:fldChar w:fldCharType="end"/>
      </w:r>
      <w:r w:rsidR="00D36159" w:rsidRPr="005A1F79">
        <w:t xml:space="preserve"> </w:t>
      </w:r>
      <w:r w:rsidR="00560592" w:rsidRPr="00B42BB5">
        <w:t>u</w:t>
      </w:r>
      <w:r w:rsidR="00560592">
        <w:t xml:space="preserve">lteriori indicazioni (specificare): </w:t>
      </w:r>
    </w:p>
    <w:p w14:paraId="1F4BBB04" w14:textId="77777777" w:rsidR="009A125E" w:rsidRDefault="009A125E" w:rsidP="0063410A"/>
    <w:p w14:paraId="37525E19" w14:textId="77777777" w:rsidR="00D34EE7" w:rsidRDefault="00D34EE7" w:rsidP="0063410A">
      <w:r w:rsidRPr="009A6803">
        <w:t xml:space="preserve">Le </w:t>
      </w:r>
      <w:r w:rsidR="00255D6F" w:rsidRPr="009A6803">
        <w:t xml:space="preserve">dettagliate </w:t>
      </w:r>
      <w:r w:rsidRPr="009A6803">
        <w:t xml:space="preserve">informazioni </w:t>
      </w:r>
      <w:r w:rsidR="00560592" w:rsidRPr="009A6803">
        <w:t>del committente e dell’</w:t>
      </w:r>
      <w:r w:rsidR="008700BD" w:rsidRPr="009A6803">
        <w:t xml:space="preserve">impresa appaltatrice/lavoratore autonomo </w:t>
      </w:r>
      <w:r w:rsidR="008F2580" w:rsidRPr="009A6803">
        <w:t xml:space="preserve">possono essere </w:t>
      </w:r>
      <w:r w:rsidRPr="009A6803">
        <w:t xml:space="preserve">altresì </w:t>
      </w:r>
      <w:r w:rsidR="00D76E3B" w:rsidRPr="009A6803">
        <w:t xml:space="preserve">condivise ed eventualmente </w:t>
      </w:r>
      <w:r w:rsidR="008700BD" w:rsidRPr="009A6803">
        <w:t xml:space="preserve">integrate </w:t>
      </w:r>
      <w:r w:rsidRPr="009A6803">
        <w:t xml:space="preserve">in specifico sopralluogo congiunto tra </w:t>
      </w:r>
      <w:r w:rsidR="00560592" w:rsidRPr="009A6803">
        <w:t>le parti, da effettuare</w:t>
      </w:r>
      <w:r w:rsidR="008700BD" w:rsidRPr="009A6803">
        <w:t xml:space="preserve"> negli ambienti/aree di lavoro</w:t>
      </w:r>
      <w:r w:rsidRPr="009A6803">
        <w:t xml:space="preserve"> oggetto dell’attività</w:t>
      </w:r>
      <w:r w:rsidR="008700BD" w:rsidRPr="009A6803">
        <w:t xml:space="preserve"> contrattuale</w:t>
      </w:r>
      <w:r w:rsidRPr="009A6803">
        <w:t xml:space="preserve"> prima dell’avvio della stessa; </w:t>
      </w:r>
      <w:r w:rsidR="00D76E3B" w:rsidRPr="009A6803">
        <w:t>gli esiti di tale sopralluogo sono</w:t>
      </w:r>
      <w:r w:rsidRPr="009A6803">
        <w:t xml:space="preserve"> sinte</w:t>
      </w:r>
      <w:r w:rsidR="00D76E3B" w:rsidRPr="009A6803">
        <w:t>tizzati</w:t>
      </w:r>
      <w:r w:rsidRPr="009A6803">
        <w:t xml:space="preserve"> in specifico verbale di </w:t>
      </w:r>
      <w:r w:rsidR="000813FF">
        <w:t>contestualizzazione</w:t>
      </w:r>
      <w:r w:rsidRPr="009A6803">
        <w:t xml:space="preserve"> e coordinamento (</w:t>
      </w:r>
      <w:r w:rsidR="0063410A">
        <w:t>mod. DUVRI.04</w:t>
      </w:r>
      <w:r w:rsidR="00E374B3" w:rsidRPr="009A6803">
        <w:t>)</w:t>
      </w:r>
      <w:r w:rsidR="00560592" w:rsidRPr="009A6803">
        <w:t>.</w:t>
      </w:r>
    </w:p>
    <w:p w14:paraId="6DF0B028" w14:textId="77777777" w:rsidR="00560592" w:rsidRDefault="00560592" w:rsidP="00560592"/>
    <w:p w14:paraId="45A2EEE2" w14:textId="77777777" w:rsidR="00A81B8E" w:rsidRPr="00095ADB" w:rsidRDefault="00A81B8E" w:rsidP="00A81B8E">
      <w:pPr>
        <w:pStyle w:val="Titolo1"/>
      </w:pPr>
      <w:smartTag w:uri="urn:schemas-microsoft-com:office:smarttags" w:element="PersonName">
        <w:smartTagPr>
          <w:attr w:name="ProductID" w:val="LA VALUTAZIONE DEI"/>
        </w:smartTagPr>
        <w:r>
          <w:lastRenderedPageBreak/>
          <w:t>la</w:t>
        </w:r>
        <w:r w:rsidRPr="00095ADB">
          <w:t xml:space="preserve"> </w:t>
        </w:r>
        <w:r>
          <w:t>valutazione dei</w:t>
        </w:r>
      </w:smartTag>
      <w:r>
        <w:t xml:space="preserve"> rischi da interferenza e le relative Misure Comportamentali E di Prevenzione e Protezione</w:t>
      </w:r>
    </w:p>
    <w:p w14:paraId="16B333CA" w14:textId="77777777" w:rsidR="00A81B8E" w:rsidRDefault="00A81B8E" w:rsidP="00A81B8E"/>
    <w:p w14:paraId="73D67E22" w14:textId="77777777" w:rsidR="00A81B8E" w:rsidRDefault="00A81B8E" w:rsidP="00A81B8E">
      <w:pPr>
        <w:pStyle w:val="Titolo2"/>
      </w:pPr>
      <w:bookmarkStart w:id="31" w:name="_Toc216968638"/>
      <w:bookmarkStart w:id="32" w:name="_Toc238442318"/>
      <w:r>
        <w:t>I</w:t>
      </w:r>
      <w:bookmarkEnd w:id="31"/>
      <w:r>
        <w:t>ndividuazione dei potenziali rischi da interferenza</w:t>
      </w:r>
      <w:bookmarkEnd w:id="32"/>
    </w:p>
    <w:p w14:paraId="06B1CF92" w14:textId="77777777" w:rsidR="00A81B8E" w:rsidRDefault="00A81B8E" w:rsidP="00A81B8E">
      <w:r>
        <w:t>Ci sono rischi da interferenza</w:t>
      </w:r>
      <w:r w:rsidRPr="006D0296">
        <w:t>?</w:t>
      </w:r>
    </w:p>
    <w:p w14:paraId="6E74D932" w14:textId="77777777" w:rsidR="00A81B8E" w:rsidRDefault="00A81B8E" w:rsidP="00A81B8E">
      <w:pPr>
        <w:jc w:val="left"/>
      </w:pPr>
      <w:r>
        <w:rPr>
          <w:rFonts w:cs="Arial"/>
        </w:rPr>
        <w:fldChar w:fldCharType="begin">
          <w:ffData>
            <w:name w:val=""/>
            <w:enabled/>
            <w:calcOnExit/>
            <w:helpText w:type="text" w:val="X"/>
            <w:checkBox>
              <w:size w:val="18"/>
              <w:default w:val="0"/>
              <w:checked w:val="0"/>
            </w:checkBox>
          </w:ffData>
        </w:fldChar>
      </w:r>
      <w:r>
        <w:rPr>
          <w:rFonts w:cs="Arial"/>
        </w:rPr>
        <w:instrText xml:space="preserve"> FORMCHECKBOX </w:instrText>
      </w:r>
      <w:r>
        <w:rPr>
          <w:rFonts w:cs="Arial"/>
        </w:rPr>
      </w:r>
      <w:r>
        <w:rPr>
          <w:rFonts w:cs="Arial"/>
        </w:rPr>
        <w:fldChar w:fldCharType="separate"/>
      </w:r>
      <w:r>
        <w:rPr>
          <w:rFonts w:cs="Arial"/>
        </w:rPr>
        <w:fldChar w:fldCharType="end"/>
      </w:r>
      <w:r w:rsidRPr="008A4A85">
        <w:rPr>
          <w:sz w:val="24"/>
          <w:szCs w:val="24"/>
        </w:rPr>
        <w:t xml:space="preserve"> </w:t>
      </w:r>
      <w:r>
        <w:t>No, non sono presenti rischi da interferenza per i seguenti motivi:</w:t>
      </w:r>
    </w:p>
    <w:p w14:paraId="13BD461B" w14:textId="77777777" w:rsidR="00A81B8E" w:rsidRDefault="00A81B8E" w:rsidP="00A81B8E">
      <w:pPr>
        <w:ind w:left="600" w:hanging="300"/>
        <w:jc w:val="left"/>
      </w:pPr>
      <w:r>
        <w:sym w:font="Wingdings" w:char="F06D"/>
      </w:r>
      <w:r>
        <w:tab/>
        <w:t>le attività</w:t>
      </w:r>
      <w:r w:rsidRPr="00D61DAA">
        <w:t xml:space="preserve"> </w:t>
      </w:r>
      <w:r>
        <w:t>della committenza o dell’impresa appaltatrice/lavoratore autonomo sono sfalsate nello spazio e/o nel tempo, eliminando in tal modo i rischi</w:t>
      </w:r>
    </w:p>
    <w:p w14:paraId="5F3745DC" w14:textId="77777777" w:rsidR="00A81B8E" w:rsidRDefault="00A81B8E" w:rsidP="00A81B8E">
      <w:pPr>
        <w:ind w:left="600" w:hanging="300"/>
      </w:pPr>
      <w:r>
        <w:sym w:font="Wingdings" w:char="F06D"/>
      </w:r>
      <w:r w:rsidRPr="00D61DAA">
        <w:tab/>
      </w:r>
      <w:r>
        <w:t>__________________________________________________________________________</w:t>
      </w:r>
    </w:p>
    <w:p w14:paraId="667FF0C5" w14:textId="77777777" w:rsidR="00A81B8E" w:rsidRDefault="00A81B8E" w:rsidP="00A81B8E">
      <w:pPr>
        <w:ind w:left="600"/>
      </w:pPr>
      <w:r>
        <w:t>__________________________________________________________________________</w:t>
      </w:r>
    </w:p>
    <w:p w14:paraId="5544AC54" w14:textId="77777777" w:rsidR="00A81B8E" w:rsidRDefault="00A81B8E" w:rsidP="00A81B8E">
      <w:pPr>
        <w:ind w:left="600"/>
      </w:pPr>
      <w:r>
        <w:t>__________________________________________________________________________</w:t>
      </w:r>
    </w:p>
    <w:p w14:paraId="4693E889" w14:textId="77777777" w:rsidR="00A81B8E" w:rsidRDefault="00A81B8E" w:rsidP="00A81B8E">
      <w:pPr>
        <w:ind w:left="600" w:hanging="300"/>
      </w:pPr>
    </w:p>
    <w:p w14:paraId="334C9754" w14:textId="77777777" w:rsidR="00A81B8E" w:rsidRDefault="00A81B8E" w:rsidP="00A81B8E">
      <w:pPr>
        <w:rPr>
          <w:sz w:val="24"/>
          <w:szCs w:val="24"/>
        </w:rPr>
      </w:pPr>
      <w:r>
        <w:t xml:space="preserve">Con tali motivazioni si conclude </w:t>
      </w:r>
      <w:r w:rsidRPr="008A4A85">
        <w:t>l’analisi dei rischi da interferenza</w:t>
      </w:r>
      <w:r>
        <w:t>. La</w:t>
      </w:r>
      <w:r w:rsidRPr="008A4A85">
        <w:t xml:space="preserve"> stima dei </w:t>
      </w:r>
      <w:r>
        <w:t xml:space="preserve">relativi </w:t>
      </w:r>
      <w:r w:rsidRPr="008A4A85">
        <w:t xml:space="preserve">costi per la </w:t>
      </w:r>
      <w:r w:rsidRPr="009A6803">
        <w:t>sicurezza (vedi par.</w:t>
      </w:r>
      <w:r>
        <w:t>5</w:t>
      </w:r>
      <w:r w:rsidRPr="009A6803">
        <w:t>)</w:t>
      </w:r>
      <w:r>
        <w:t xml:space="preserve"> non </w:t>
      </w:r>
      <w:r w:rsidRPr="008A4A85">
        <w:t xml:space="preserve">risulta </w:t>
      </w:r>
      <w:r>
        <w:t>dovuta.</w:t>
      </w:r>
    </w:p>
    <w:p w14:paraId="1C5636E7" w14:textId="77777777" w:rsidR="00A81B8E" w:rsidRDefault="00A81B8E" w:rsidP="00A81B8E">
      <w:pPr>
        <w:rPr>
          <w:sz w:val="24"/>
          <w:szCs w:val="24"/>
        </w:rPr>
      </w:pPr>
    </w:p>
    <w:p w14:paraId="3284F70A" w14:textId="1B1082F7" w:rsidR="00A81B8E" w:rsidRPr="006D0296" w:rsidRDefault="00D63B92" w:rsidP="00A81B8E">
      <w:r>
        <w:rPr>
          <w:rFonts w:cs="Arial"/>
        </w:rPr>
        <w:fldChar w:fldCharType="begin">
          <w:ffData>
            <w:name w:val=""/>
            <w:enabled/>
            <w:calcOnExit/>
            <w:helpText w:type="text" w:val="X"/>
            <w:checkBox>
              <w:size w:val="18"/>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r w:rsidR="00A81B8E" w:rsidRPr="006D0296">
        <w:t xml:space="preserve"> </w:t>
      </w:r>
      <w:r w:rsidR="00A81B8E">
        <w:t>Si, l’a</w:t>
      </w:r>
      <w:r w:rsidR="00A81B8E" w:rsidRPr="009A6803">
        <w:t>ttività dell’impresa appaltatrice/lavoratore autonomo può interferire</w:t>
      </w:r>
      <w:r w:rsidR="00A81B8E">
        <w:t xml:space="preserve"> con le attività e/o impianti e/o attrezzature. </w:t>
      </w:r>
    </w:p>
    <w:p w14:paraId="3205FA2C" w14:textId="77777777" w:rsidR="00A81B8E" w:rsidRDefault="00A81B8E" w:rsidP="00A81B8E">
      <w:r>
        <w:t>I rischi dovuti a tali interferenze sono descritti al paragrafo successivo.</w:t>
      </w:r>
    </w:p>
    <w:p w14:paraId="2A5B4506" w14:textId="77777777" w:rsidR="00B80F16" w:rsidRDefault="00B80F16" w:rsidP="00FB72B1">
      <w:pPr>
        <w:sectPr w:rsidR="00B80F16" w:rsidSect="00684631">
          <w:headerReference w:type="default" r:id="rId8"/>
          <w:footerReference w:type="default" r:id="rId9"/>
          <w:pgSz w:w="11906" w:h="16838" w:code="9"/>
          <w:pgMar w:top="1304" w:right="1134" w:bottom="1304" w:left="1701" w:header="737" w:footer="567" w:gutter="0"/>
          <w:cols w:space="708"/>
          <w:docGrid w:linePitch="360"/>
        </w:sectPr>
      </w:pPr>
    </w:p>
    <w:p w14:paraId="0A73C542" w14:textId="77777777" w:rsidR="00A81B8E" w:rsidRDefault="00A81B8E" w:rsidP="001F5B7E">
      <w:pPr>
        <w:pStyle w:val="Titolo2"/>
      </w:pPr>
      <w:bookmarkStart w:id="33" w:name="_Toc74644274"/>
      <w:bookmarkStart w:id="34" w:name="_Toc214097490"/>
      <w:bookmarkStart w:id="35" w:name="_Toc214097926"/>
      <w:bookmarkStart w:id="36" w:name="_Toc216089230"/>
      <w:bookmarkStart w:id="37" w:name="_Toc216968639"/>
      <w:bookmarkStart w:id="38" w:name="_Toc238442319"/>
      <w:bookmarkStart w:id="39" w:name="_Toc238442320"/>
      <w:r>
        <w:lastRenderedPageBreak/>
        <w:t>La valutazione dei rischi da interferenza e le relative Misure Comportamentali e di Prevenzione e Protezione</w:t>
      </w:r>
      <w:bookmarkEnd w:id="33"/>
      <w:bookmarkEnd w:id="34"/>
      <w:bookmarkEnd w:id="35"/>
      <w:bookmarkEnd w:id="36"/>
      <w:bookmarkEnd w:id="37"/>
      <w:r w:rsidRPr="00B520A5">
        <w:t xml:space="preserve"> </w:t>
      </w:r>
      <w:r>
        <w:t>da adottare</w:t>
      </w:r>
      <w:bookmarkEnd w:id="38"/>
    </w:p>
    <w:bookmarkEnd w:id="39"/>
    <w:p w14:paraId="166332CC" w14:textId="77777777" w:rsidR="007161E2" w:rsidRPr="007229E3" w:rsidRDefault="007161E2" w:rsidP="007161E2">
      <w:pPr>
        <w:pStyle w:val="Titolo3"/>
        <w:tabs>
          <w:tab w:val="clear" w:pos="5220"/>
          <w:tab w:val="num" w:pos="1000"/>
        </w:tabs>
        <w:ind w:left="1000" w:hanging="900"/>
      </w:pPr>
      <w:r w:rsidRPr="007229E3">
        <w:t>Rischi da interferenza residuali</w:t>
      </w:r>
      <w:r>
        <w:t xml:space="preserve"> e Misure di Prevenzione e Protezione </w:t>
      </w:r>
    </w:p>
    <w:tbl>
      <w:tblPr>
        <w:tblW w:w="14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08"/>
        <w:gridCol w:w="9400"/>
      </w:tblGrid>
      <w:tr w:rsidR="007161E2" w14:paraId="4C76E1EC" w14:textId="77777777" w:rsidTr="001F5B7E">
        <w:trPr>
          <w:trHeight w:val="454"/>
        </w:trPr>
        <w:tc>
          <w:tcPr>
            <w:tcW w:w="5308" w:type="dxa"/>
            <w:shd w:val="pct10" w:color="auto" w:fill="auto"/>
            <w:vAlign w:val="center"/>
          </w:tcPr>
          <w:p w14:paraId="76A069F6" w14:textId="77777777" w:rsidR="007161E2" w:rsidRDefault="007161E2" w:rsidP="001F5B7E">
            <w:pPr>
              <w:jc w:val="left"/>
            </w:pPr>
            <w:r>
              <w:t>Attività dell’impresa appaltatrice/lavoratore autonomo</w:t>
            </w:r>
          </w:p>
        </w:tc>
        <w:tc>
          <w:tcPr>
            <w:tcW w:w="9400" w:type="dxa"/>
            <w:vAlign w:val="center"/>
          </w:tcPr>
          <w:p w14:paraId="030E08DE" w14:textId="104757C2" w:rsidR="007161E2" w:rsidRDefault="00AB502E" w:rsidP="001F5B7E">
            <w:pPr>
              <w:jc w:val="left"/>
            </w:pPr>
            <w:r>
              <w:t>Fornitura di gasolio per autotrazione</w:t>
            </w:r>
          </w:p>
        </w:tc>
      </w:tr>
      <w:tr w:rsidR="007161E2" w14:paraId="40929964" w14:textId="77777777" w:rsidTr="001F5B7E">
        <w:trPr>
          <w:trHeight w:val="454"/>
        </w:trPr>
        <w:tc>
          <w:tcPr>
            <w:tcW w:w="5308" w:type="dxa"/>
            <w:shd w:val="pct10" w:color="auto" w:fill="auto"/>
            <w:vAlign w:val="center"/>
          </w:tcPr>
          <w:p w14:paraId="07C5FA33" w14:textId="77777777" w:rsidR="007161E2" w:rsidRDefault="007161E2" w:rsidP="001F5B7E">
            <w:pPr>
              <w:jc w:val="left"/>
            </w:pPr>
            <w:r w:rsidRPr="00B94C77">
              <w:t>Area di</w:t>
            </w:r>
            <w:r>
              <w:t xml:space="preserve"> svolgimento attività</w:t>
            </w:r>
          </w:p>
        </w:tc>
        <w:tc>
          <w:tcPr>
            <w:tcW w:w="9400" w:type="dxa"/>
            <w:vAlign w:val="center"/>
          </w:tcPr>
          <w:p w14:paraId="6926A0A0" w14:textId="77777777" w:rsidR="00AB502E" w:rsidRPr="00B9030C" w:rsidRDefault="00AB502E" w:rsidP="00AB502E">
            <w:pPr>
              <w:jc w:val="left"/>
              <w:rPr>
                <w:rFonts w:cs="Arial"/>
              </w:rPr>
            </w:pPr>
            <w:r w:rsidRPr="00B9030C">
              <w:rPr>
                <w:rFonts w:cs="Arial"/>
              </w:rPr>
              <w:t>Impianto di Compostaggio di Fossoli di Carpi– Via Valle 21</w:t>
            </w:r>
            <w:r>
              <w:rPr>
                <w:rFonts w:cs="Arial"/>
              </w:rPr>
              <w:t xml:space="preserve"> – Area cisterna gasolio / distributore</w:t>
            </w:r>
          </w:p>
          <w:p w14:paraId="636EEFDB" w14:textId="77777777" w:rsidR="00AB502E" w:rsidRPr="00B9030C" w:rsidRDefault="00AB502E" w:rsidP="00AB502E">
            <w:pPr>
              <w:jc w:val="left"/>
              <w:rPr>
                <w:rFonts w:cs="Arial"/>
              </w:rPr>
            </w:pPr>
            <w:r>
              <w:rPr>
                <w:rFonts w:cs="Arial"/>
              </w:rPr>
              <w:t>Sede di via Watt, 2 – Carpi - Area cisterna gasolio / distributore.</w:t>
            </w:r>
          </w:p>
          <w:p w14:paraId="31F49434" w14:textId="77777777" w:rsidR="00AB502E" w:rsidRDefault="00AB502E" w:rsidP="00AB502E">
            <w:pPr>
              <w:jc w:val="left"/>
              <w:rPr>
                <w:rFonts w:cs="Arial"/>
              </w:rPr>
            </w:pPr>
            <w:r>
              <w:rPr>
                <w:rFonts w:cs="Arial"/>
              </w:rPr>
              <w:t>Sede di Via Maestri del Lavoro – 38 – Mirandola  - Area cisterna gasolio / distributore.</w:t>
            </w:r>
          </w:p>
          <w:p w14:paraId="511C2A61" w14:textId="577D1C37" w:rsidR="007161E2" w:rsidRDefault="00AB502E" w:rsidP="00AB502E">
            <w:pPr>
              <w:jc w:val="center"/>
            </w:pPr>
            <w:r>
              <w:rPr>
                <w:rFonts w:cs="Arial"/>
              </w:rPr>
              <w:t>(v</w:t>
            </w:r>
            <w:r w:rsidR="00CB35EB">
              <w:rPr>
                <w:rFonts w:cs="Arial"/>
              </w:rPr>
              <w:t>e</w:t>
            </w:r>
            <w:r>
              <w:rPr>
                <w:rFonts w:cs="Arial"/>
              </w:rPr>
              <w:t>d</w:t>
            </w:r>
            <w:r w:rsidR="00CB35EB">
              <w:rPr>
                <w:rFonts w:cs="Arial"/>
              </w:rPr>
              <w:t>i</w:t>
            </w:r>
            <w:r>
              <w:rPr>
                <w:rFonts w:cs="Arial"/>
              </w:rPr>
              <w:t xml:space="preserve"> Planimetrie siti di consegna allegate alle informative sui rischi)</w:t>
            </w:r>
          </w:p>
        </w:tc>
      </w:tr>
    </w:tbl>
    <w:p w14:paraId="5313561D" w14:textId="77777777" w:rsidR="007161E2" w:rsidRPr="009B5326" w:rsidRDefault="007161E2" w:rsidP="007161E2">
      <w:pPr>
        <w:rPr>
          <w:sz w:val="16"/>
          <w:szCs w:val="16"/>
        </w:rPr>
      </w:pPr>
    </w:p>
    <w:tbl>
      <w:tblPr>
        <w:tblW w:w="14884"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3"/>
        <w:gridCol w:w="1810"/>
        <w:gridCol w:w="4253"/>
        <w:gridCol w:w="45"/>
        <w:gridCol w:w="1779"/>
        <w:gridCol w:w="19"/>
        <w:gridCol w:w="4987"/>
        <w:gridCol w:w="15"/>
        <w:gridCol w:w="1842"/>
        <w:gridCol w:w="101"/>
      </w:tblGrid>
      <w:tr w:rsidR="007161E2" w:rsidRPr="00E37251" w14:paraId="3CE84D6A" w14:textId="77777777" w:rsidTr="00540283">
        <w:trPr>
          <w:gridBefore w:val="1"/>
          <w:gridAfter w:val="1"/>
          <w:wBefore w:w="33" w:type="dxa"/>
          <w:wAfter w:w="101" w:type="dxa"/>
          <w:tblHeader/>
        </w:trPr>
        <w:tc>
          <w:tcPr>
            <w:tcW w:w="1810" w:type="dxa"/>
            <w:shd w:val="clear" w:color="auto" w:fill="D9D9D9"/>
            <w:vAlign w:val="center"/>
          </w:tcPr>
          <w:p w14:paraId="27DB66A3" w14:textId="77777777" w:rsidR="007161E2" w:rsidRPr="00E37251" w:rsidRDefault="007161E2" w:rsidP="001F5B7E">
            <w:pPr>
              <w:spacing w:before="0"/>
              <w:jc w:val="center"/>
            </w:pPr>
            <w:r w:rsidRPr="00E37251">
              <w:t>Situazione</w:t>
            </w:r>
          </w:p>
        </w:tc>
        <w:tc>
          <w:tcPr>
            <w:tcW w:w="4298" w:type="dxa"/>
            <w:gridSpan w:val="2"/>
            <w:shd w:val="clear" w:color="auto" w:fill="D9D9D9"/>
            <w:vAlign w:val="center"/>
          </w:tcPr>
          <w:p w14:paraId="26FD355C" w14:textId="77777777" w:rsidR="007161E2" w:rsidRPr="00E37251" w:rsidRDefault="007161E2" w:rsidP="001F5B7E">
            <w:pPr>
              <w:spacing w:before="0"/>
              <w:jc w:val="center"/>
            </w:pPr>
            <w:r w:rsidRPr="00E37251">
              <w:t>Rischio  Presente</w:t>
            </w:r>
          </w:p>
        </w:tc>
        <w:tc>
          <w:tcPr>
            <w:tcW w:w="1779" w:type="dxa"/>
            <w:shd w:val="clear" w:color="auto" w:fill="D9D9D9"/>
            <w:vAlign w:val="center"/>
          </w:tcPr>
          <w:p w14:paraId="5AF4E276" w14:textId="77777777" w:rsidR="007161E2" w:rsidRDefault="007161E2" w:rsidP="001F5B7E">
            <w:pPr>
              <w:spacing w:before="0"/>
              <w:jc w:val="center"/>
            </w:pPr>
            <w:r>
              <w:t>Valutazione</w:t>
            </w:r>
          </w:p>
          <w:p w14:paraId="7FA0B31D" w14:textId="77777777" w:rsidR="007161E2" w:rsidRPr="00E37251" w:rsidRDefault="007161E2" w:rsidP="001F5B7E">
            <w:pPr>
              <w:spacing w:before="0"/>
              <w:jc w:val="center"/>
            </w:pPr>
            <w:r>
              <w:t>PxD=IR</w:t>
            </w:r>
          </w:p>
        </w:tc>
        <w:tc>
          <w:tcPr>
            <w:tcW w:w="5021" w:type="dxa"/>
            <w:gridSpan w:val="3"/>
            <w:shd w:val="clear" w:color="auto" w:fill="D9D9D9"/>
            <w:vAlign w:val="center"/>
          </w:tcPr>
          <w:p w14:paraId="53044F1A" w14:textId="77777777" w:rsidR="007161E2" w:rsidRPr="00E37251" w:rsidRDefault="007161E2" w:rsidP="001F5B7E">
            <w:pPr>
              <w:spacing w:before="0"/>
              <w:jc w:val="center"/>
            </w:pPr>
            <w:r w:rsidRPr="00E37251">
              <w:t xml:space="preserve">Misura di prevenzione e protezione da adottare </w:t>
            </w:r>
          </w:p>
        </w:tc>
        <w:tc>
          <w:tcPr>
            <w:tcW w:w="1842" w:type="dxa"/>
            <w:shd w:val="clear" w:color="auto" w:fill="D9D9D9"/>
            <w:vAlign w:val="center"/>
          </w:tcPr>
          <w:p w14:paraId="675B841D" w14:textId="77777777" w:rsidR="007161E2" w:rsidRPr="00E37251" w:rsidRDefault="007161E2" w:rsidP="001F5B7E">
            <w:pPr>
              <w:tabs>
                <w:tab w:val="left" w:pos="-8"/>
              </w:tabs>
              <w:spacing w:before="0"/>
              <w:ind w:left="-108" w:right="-108"/>
              <w:jc w:val="center"/>
            </w:pPr>
            <w:r w:rsidRPr="00E37251">
              <w:t>Responsabile dell’attuazione dell</w:t>
            </w:r>
            <w:r>
              <w:t>e</w:t>
            </w:r>
            <w:r w:rsidRPr="00E37251">
              <w:t xml:space="preserve"> misur</w:t>
            </w:r>
            <w:r>
              <w:t xml:space="preserve">e: </w:t>
            </w:r>
            <w:r w:rsidRPr="00E37251">
              <w:t xml:space="preserve">  </w:t>
            </w:r>
            <w:r w:rsidRPr="00283BE6">
              <w:rPr>
                <w:b/>
              </w:rPr>
              <w:t>C/F</w:t>
            </w:r>
          </w:p>
        </w:tc>
      </w:tr>
      <w:tr w:rsidR="007161E2" w:rsidRPr="00BB62A8" w14:paraId="0760B895" w14:textId="77777777" w:rsidTr="00540283">
        <w:trPr>
          <w:gridBefore w:val="1"/>
          <w:gridAfter w:val="1"/>
          <w:wBefore w:w="33" w:type="dxa"/>
          <w:wAfter w:w="101" w:type="dxa"/>
          <w:trHeight w:val="542"/>
        </w:trPr>
        <w:tc>
          <w:tcPr>
            <w:tcW w:w="1810" w:type="dxa"/>
            <w:vMerge w:val="restart"/>
            <w:vAlign w:val="center"/>
          </w:tcPr>
          <w:p w14:paraId="36EE9F2B" w14:textId="053E2893" w:rsidR="007161E2" w:rsidRPr="00971DAD" w:rsidRDefault="00B92E8F" w:rsidP="001F5B7E">
            <w:pPr>
              <w:spacing w:before="0"/>
              <w:ind w:left="300" w:hanging="300"/>
              <w:jc w:val="left"/>
            </w:pPr>
            <w:r>
              <w:rPr>
                <w:rFonts w:cs="Arial"/>
              </w:rPr>
              <w:fldChar w:fldCharType="begin">
                <w:ffData>
                  <w:name w:val=""/>
                  <w:enabled/>
                  <w:calcOnExit/>
                  <w:helpText w:type="text" w:val="X"/>
                  <w:checkBox>
                    <w:size w:val="18"/>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r w:rsidR="007161E2" w:rsidRPr="00971DAD">
              <w:t xml:space="preserve"> Accesso di </w:t>
            </w:r>
            <w:r w:rsidR="007161E2">
              <w:t>automezzi</w:t>
            </w:r>
            <w:r w:rsidR="007161E2" w:rsidRPr="00971DAD">
              <w:t xml:space="preserve"> con conducente del fornit</w:t>
            </w:r>
            <w:r w:rsidR="007161E2">
              <w:t xml:space="preserve">ore ai luoghi del committente/ </w:t>
            </w:r>
            <w:r w:rsidR="007161E2" w:rsidRPr="00971DAD">
              <w:t xml:space="preserve">accesso e transito </w:t>
            </w:r>
            <w:r w:rsidR="007161E2">
              <w:t xml:space="preserve">pedonale </w:t>
            </w:r>
            <w:r w:rsidR="007161E2" w:rsidRPr="00971DAD">
              <w:t>di personale del fornitore</w:t>
            </w:r>
          </w:p>
        </w:tc>
        <w:tc>
          <w:tcPr>
            <w:tcW w:w="4298" w:type="dxa"/>
            <w:gridSpan w:val="2"/>
            <w:shd w:val="clear" w:color="auto" w:fill="auto"/>
            <w:vAlign w:val="center"/>
          </w:tcPr>
          <w:p w14:paraId="7B5D0F48" w14:textId="1C3B839C" w:rsidR="007161E2" w:rsidRPr="00135AC2" w:rsidDel="003D4BF0" w:rsidRDefault="00B92E8F" w:rsidP="001F5B7E">
            <w:pPr>
              <w:tabs>
                <w:tab w:val="left" w:pos="290"/>
              </w:tabs>
              <w:spacing w:before="0"/>
              <w:ind w:left="290" w:right="213" w:hanging="300"/>
            </w:pPr>
            <w:r>
              <w:rPr>
                <w:rFonts w:cs="Arial"/>
              </w:rPr>
              <w:fldChar w:fldCharType="begin">
                <w:ffData>
                  <w:name w:val=""/>
                  <w:enabled/>
                  <w:calcOnExit/>
                  <w:helpText w:type="text" w:val="X"/>
                  <w:checkBox>
                    <w:size w:val="18"/>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r w:rsidR="007161E2" w:rsidRPr="00D61DAA">
              <w:tab/>
            </w:r>
            <w:r w:rsidR="007161E2" w:rsidRPr="0050325E">
              <w:t>Investimento personale committente da parte di mezzi del fornitore</w:t>
            </w:r>
          </w:p>
        </w:tc>
        <w:tc>
          <w:tcPr>
            <w:tcW w:w="1779" w:type="dxa"/>
          </w:tcPr>
          <w:p w14:paraId="74E3655F" w14:textId="77777777" w:rsidR="001B47C3" w:rsidRDefault="001B47C3" w:rsidP="001B47C3">
            <w:pPr>
              <w:spacing w:before="0"/>
              <w:ind w:left="292" w:hanging="292"/>
              <w:jc w:val="center"/>
              <w:rPr>
                <w:sz w:val="24"/>
                <w:szCs w:val="24"/>
              </w:rPr>
            </w:pPr>
          </w:p>
          <w:p w14:paraId="3C20351E" w14:textId="7E78A1C8" w:rsidR="007161E2" w:rsidRPr="00494C1F" w:rsidRDefault="001B47C3" w:rsidP="001B47C3">
            <w:pPr>
              <w:spacing w:before="0"/>
              <w:ind w:left="292" w:hanging="292"/>
              <w:jc w:val="center"/>
              <w:rPr>
                <w:sz w:val="24"/>
                <w:szCs w:val="24"/>
              </w:rPr>
            </w:pPr>
            <w:r>
              <w:rPr>
                <w:sz w:val="24"/>
                <w:szCs w:val="24"/>
              </w:rPr>
              <w:t>1x4=4</w:t>
            </w:r>
          </w:p>
        </w:tc>
        <w:tc>
          <w:tcPr>
            <w:tcW w:w="5021" w:type="dxa"/>
            <w:gridSpan w:val="3"/>
            <w:vMerge w:val="restart"/>
            <w:shd w:val="clear" w:color="auto" w:fill="auto"/>
            <w:vAlign w:val="center"/>
          </w:tcPr>
          <w:p w14:paraId="3AA29265" w14:textId="7BCC62A9" w:rsidR="007161E2" w:rsidRPr="00494C1F" w:rsidDel="0066597A" w:rsidRDefault="00660CEC" w:rsidP="001F5B7E">
            <w:pPr>
              <w:spacing w:before="0"/>
              <w:ind w:left="292" w:hanging="292"/>
              <w:rPr>
                <w:sz w:val="24"/>
                <w:szCs w:val="24"/>
              </w:rPr>
            </w:pPr>
            <w:r>
              <w:rPr>
                <w:rFonts w:cs="Arial"/>
              </w:rPr>
              <w:fldChar w:fldCharType="begin">
                <w:ffData>
                  <w:name w:val=""/>
                  <w:enabled/>
                  <w:calcOnExit/>
                  <w:helpText w:type="text" w:val="X"/>
                  <w:checkBox>
                    <w:size w:val="18"/>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r w:rsidR="007161E2" w:rsidRPr="00D61DAA">
              <w:tab/>
            </w:r>
            <w:r w:rsidR="007161E2">
              <w:t>A</w:t>
            </w:r>
            <w:r w:rsidR="007161E2" w:rsidRPr="00494C1F">
              <w:t>cc</w:t>
            </w:r>
            <w:r w:rsidR="007161E2">
              <w:t>edere</w:t>
            </w:r>
            <w:r w:rsidR="007161E2" w:rsidRPr="00494C1F">
              <w:t xml:space="preserve"> alle aree del Committente nel rispetto del “Regolamento Accessi”</w:t>
            </w:r>
            <w:r w:rsidR="007161E2">
              <w:t xml:space="preserve"> e/o dei percorsi indicati nelle planimetrie relative</w:t>
            </w:r>
          </w:p>
          <w:p w14:paraId="09D70602" w14:textId="6C9809BA" w:rsidR="007161E2" w:rsidRPr="00494C1F" w:rsidDel="0066597A" w:rsidRDefault="00660CEC" w:rsidP="001F5B7E">
            <w:pPr>
              <w:spacing w:before="0"/>
              <w:ind w:left="292" w:hanging="292"/>
              <w:rPr>
                <w:sz w:val="24"/>
                <w:szCs w:val="24"/>
              </w:rPr>
            </w:pPr>
            <w:r>
              <w:rPr>
                <w:rFonts w:cs="Arial"/>
              </w:rPr>
              <w:fldChar w:fldCharType="begin">
                <w:ffData>
                  <w:name w:val=""/>
                  <w:enabled/>
                  <w:calcOnExit/>
                  <w:helpText w:type="text" w:val="X"/>
                  <w:checkBox>
                    <w:size w:val="18"/>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r w:rsidR="007161E2" w:rsidRPr="00D61DAA">
              <w:tab/>
            </w:r>
            <w:r w:rsidR="007161E2" w:rsidRPr="00494C1F">
              <w:t xml:space="preserve">Rispettare i limiti di velocità di </w:t>
            </w:r>
            <w:r w:rsidR="007161E2">
              <w:t>15</w:t>
            </w:r>
            <w:r w:rsidR="007161E2" w:rsidRPr="00494C1F">
              <w:t xml:space="preserve"> km/h</w:t>
            </w:r>
            <w:r w:rsidR="007161E2" w:rsidRPr="00494C1F" w:rsidDel="00FD3914">
              <w:t xml:space="preserve"> </w:t>
            </w:r>
          </w:p>
          <w:p w14:paraId="190E41FC" w14:textId="717C57DC" w:rsidR="007161E2" w:rsidRPr="00494C1F" w:rsidDel="0066597A" w:rsidRDefault="00660CEC" w:rsidP="001F5B7E">
            <w:pPr>
              <w:spacing w:before="0"/>
              <w:ind w:left="292" w:hanging="292"/>
              <w:rPr>
                <w:sz w:val="24"/>
                <w:szCs w:val="24"/>
              </w:rPr>
            </w:pPr>
            <w:r>
              <w:rPr>
                <w:rFonts w:cs="Arial"/>
              </w:rPr>
              <w:fldChar w:fldCharType="begin">
                <w:ffData>
                  <w:name w:val=""/>
                  <w:enabled/>
                  <w:calcOnExit/>
                  <w:helpText w:type="text" w:val="X"/>
                  <w:checkBox>
                    <w:size w:val="18"/>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r w:rsidR="007161E2" w:rsidRPr="00D61DAA">
              <w:tab/>
            </w:r>
            <w:r w:rsidR="007161E2" w:rsidRPr="00494C1F">
              <w:t xml:space="preserve">Seguire le indicazioni riportate sulla segnaletica di viabilità interna ed esterna verticale ed orizzontale </w:t>
            </w:r>
          </w:p>
          <w:p w14:paraId="5306306B" w14:textId="24363893" w:rsidR="007161E2" w:rsidRPr="00494C1F" w:rsidDel="0066597A" w:rsidRDefault="00660CEC" w:rsidP="001F5B7E">
            <w:pPr>
              <w:spacing w:before="0"/>
              <w:ind w:left="292" w:hanging="292"/>
              <w:rPr>
                <w:sz w:val="24"/>
                <w:szCs w:val="24"/>
              </w:rPr>
            </w:pPr>
            <w:r>
              <w:rPr>
                <w:rFonts w:cs="Arial"/>
              </w:rPr>
              <w:fldChar w:fldCharType="begin">
                <w:ffData>
                  <w:name w:val=""/>
                  <w:enabled/>
                  <w:calcOnExit/>
                  <w:helpText w:type="text" w:val="X"/>
                  <w:checkBox>
                    <w:size w:val="18"/>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r w:rsidR="007161E2" w:rsidRPr="00D61DAA">
              <w:tab/>
            </w:r>
            <w:r w:rsidR="007161E2" w:rsidRPr="000947F1">
              <w:t>In caso di manovre</w:t>
            </w:r>
            <w:r w:rsidR="007161E2">
              <w:t xml:space="preserve"> critiche o con</w:t>
            </w:r>
            <w:r w:rsidR="007161E2" w:rsidRPr="000947F1">
              <w:t xml:space="preserve"> scarsa visibilità</w:t>
            </w:r>
            <w:r w:rsidR="007161E2">
              <w:t xml:space="preserve">, </w:t>
            </w:r>
            <w:r w:rsidR="007161E2" w:rsidRPr="000947F1">
              <w:t>f</w:t>
            </w:r>
            <w:r w:rsidR="007161E2">
              <w:t xml:space="preserve">arsi coadiuvare da una persona  </w:t>
            </w:r>
            <w:r w:rsidR="007161E2" w:rsidRPr="000947F1">
              <w:t>a terra</w:t>
            </w:r>
          </w:p>
          <w:p w14:paraId="2F7C6AD7" w14:textId="3A60B677" w:rsidR="007161E2" w:rsidRPr="00494C1F" w:rsidRDefault="00660CEC" w:rsidP="001F5B7E">
            <w:pPr>
              <w:spacing w:before="0"/>
              <w:ind w:left="292" w:hanging="292"/>
              <w:rPr>
                <w:sz w:val="24"/>
                <w:szCs w:val="24"/>
              </w:rPr>
            </w:pPr>
            <w:r>
              <w:rPr>
                <w:rFonts w:cs="Arial"/>
              </w:rPr>
              <w:fldChar w:fldCharType="begin">
                <w:ffData>
                  <w:name w:val=""/>
                  <w:enabled/>
                  <w:calcOnExit/>
                  <w:helpText w:type="text" w:val="X"/>
                  <w:checkBox>
                    <w:size w:val="18"/>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r w:rsidR="007161E2" w:rsidRPr="00D61DAA">
              <w:tab/>
            </w:r>
            <w:r w:rsidR="007161E2">
              <w:t xml:space="preserve">In </w:t>
            </w:r>
            <w:r w:rsidR="007161E2" w:rsidRPr="00494C1F">
              <w:t xml:space="preserve">caso di lavorazioni temporanee </w:t>
            </w:r>
            <w:r w:rsidR="007161E2">
              <w:t xml:space="preserve">prolungate </w:t>
            </w:r>
            <w:r w:rsidR="007161E2" w:rsidRPr="00494C1F">
              <w:t xml:space="preserve">interferenti con la viabilità </w:t>
            </w:r>
            <w:r w:rsidR="007161E2">
              <w:t xml:space="preserve">carrabile </w:t>
            </w:r>
            <w:r w:rsidR="007161E2" w:rsidRPr="00494C1F">
              <w:t>comune</w:t>
            </w:r>
            <w:r w:rsidR="007161E2">
              <w:t>,</w:t>
            </w:r>
            <w:r w:rsidR="007161E2" w:rsidRPr="00494C1F">
              <w:t xml:space="preserve"> predisporre l’opportuna segnaletica temporane</w:t>
            </w:r>
            <w:r w:rsidR="007161E2">
              <w:t>a e segregare le aree di lavoro</w:t>
            </w:r>
          </w:p>
          <w:p w14:paraId="531B7825" w14:textId="71511DB8" w:rsidR="007161E2" w:rsidRPr="00494C1F" w:rsidDel="0066597A" w:rsidRDefault="00660CEC" w:rsidP="001F5B7E">
            <w:pPr>
              <w:spacing w:before="0"/>
              <w:ind w:left="292" w:hanging="292"/>
              <w:rPr>
                <w:sz w:val="24"/>
                <w:szCs w:val="24"/>
              </w:rPr>
            </w:pPr>
            <w:r>
              <w:rPr>
                <w:rFonts w:cs="Arial"/>
              </w:rPr>
              <w:fldChar w:fldCharType="begin">
                <w:ffData>
                  <w:name w:val=""/>
                  <w:enabled/>
                  <w:calcOnExit/>
                  <w:helpText w:type="text" w:val="X"/>
                  <w:checkBox>
                    <w:size w:val="18"/>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r w:rsidR="007161E2" w:rsidRPr="004D1847">
              <w:t xml:space="preserve"> </w:t>
            </w:r>
            <w:r w:rsidR="007161E2">
              <w:t>Segnalare l’altezza delle strutture sotto cui devono transitare i mezzi</w:t>
            </w:r>
          </w:p>
          <w:p w14:paraId="5FDD0C90" w14:textId="59F9EBB9" w:rsidR="007161E2" w:rsidRPr="00494C1F" w:rsidRDefault="00660CEC" w:rsidP="001F5B7E">
            <w:pPr>
              <w:widowControl/>
              <w:tabs>
                <w:tab w:val="left" w:pos="189"/>
              </w:tabs>
              <w:autoSpaceDE w:val="0"/>
              <w:autoSpaceDN w:val="0"/>
              <w:adjustRightInd w:val="0"/>
              <w:spacing w:before="0"/>
              <w:jc w:val="left"/>
              <w:rPr>
                <w:sz w:val="24"/>
                <w:szCs w:val="24"/>
              </w:rPr>
            </w:pPr>
            <w:r>
              <w:rPr>
                <w:rFonts w:cs="Arial"/>
              </w:rPr>
              <w:fldChar w:fldCharType="begin">
                <w:ffData>
                  <w:name w:val=""/>
                  <w:enabled/>
                  <w:calcOnExit/>
                  <w:helpText w:type="text" w:val="X"/>
                  <w:checkBox>
                    <w:size w:val="18"/>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r w:rsidR="007161E2" w:rsidRPr="00494C1F">
              <w:t xml:space="preserve"> </w:t>
            </w:r>
            <w:r w:rsidR="007161E2">
              <w:t>Indossare Indumenti alta visibilità e adeguati DPI</w:t>
            </w:r>
          </w:p>
          <w:p w14:paraId="3E37EA72" w14:textId="5E8B6FC0" w:rsidR="007161E2" w:rsidRPr="00494C1F" w:rsidDel="0066597A" w:rsidRDefault="00660CEC" w:rsidP="001F5B7E">
            <w:pPr>
              <w:spacing w:before="0"/>
              <w:ind w:left="292" w:hanging="292"/>
              <w:rPr>
                <w:sz w:val="24"/>
                <w:szCs w:val="24"/>
              </w:rPr>
            </w:pPr>
            <w:r>
              <w:rPr>
                <w:rFonts w:cs="Arial"/>
              </w:rPr>
              <w:fldChar w:fldCharType="begin">
                <w:ffData>
                  <w:name w:val=""/>
                  <w:enabled/>
                  <w:calcOnExit/>
                  <w:helpText w:type="text" w:val="X"/>
                  <w:checkBox>
                    <w:size w:val="18"/>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r w:rsidR="007161E2" w:rsidRPr="00803AA5">
              <w:tab/>
              <w:t>Non sostare dietro gli automezzi in sosta e</w:t>
            </w:r>
            <w:r w:rsidR="007161E2">
              <w:t>d</w:t>
            </w:r>
            <w:r w:rsidR="007161E2" w:rsidRPr="00803AA5">
              <w:t xml:space="preserve"> i</w:t>
            </w:r>
            <w:r w:rsidR="007161E2">
              <w:t>n</w:t>
            </w:r>
            <w:r w:rsidR="007161E2" w:rsidRPr="00803AA5">
              <w:t xml:space="preserve"> manovra e nelle aree di deposito materiali</w:t>
            </w:r>
          </w:p>
          <w:p w14:paraId="0229F41B" w14:textId="77777777" w:rsidR="007161E2" w:rsidRDefault="007161E2" w:rsidP="001F5B7E">
            <w:pPr>
              <w:widowControl/>
              <w:ind w:left="292" w:hanging="292"/>
            </w:pPr>
            <w:r>
              <w:rPr>
                <w:rFonts w:cs="Arial"/>
              </w:rPr>
              <w:fldChar w:fldCharType="begin">
                <w:ffData>
                  <w:name w:val=""/>
                  <w:enabled/>
                  <w:calcOnExit/>
                  <w:helpText w:type="text" w:val="X"/>
                  <w:checkBox>
                    <w:size w:val="18"/>
                    <w:default w:val="0"/>
                    <w:checked w:val="0"/>
                  </w:checkBox>
                </w:ffData>
              </w:fldChar>
            </w:r>
            <w:r>
              <w:rPr>
                <w:rFonts w:cs="Arial"/>
              </w:rPr>
              <w:instrText xml:space="preserve"> FORMCHECKBOX </w:instrText>
            </w:r>
            <w:r>
              <w:rPr>
                <w:rFonts w:cs="Arial"/>
              </w:rPr>
            </w:r>
            <w:r>
              <w:rPr>
                <w:rFonts w:cs="Arial"/>
              </w:rPr>
              <w:fldChar w:fldCharType="separate"/>
            </w:r>
            <w:r>
              <w:rPr>
                <w:rFonts w:cs="Arial"/>
              </w:rPr>
              <w:fldChar w:fldCharType="end"/>
            </w:r>
            <w:r w:rsidRPr="00D61DAA">
              <w:tab/>
            </w:r>
            <w:r w:rsidRPr="00494C1F">
              <w:t>Ulteriori MPP (indicare quali)</w:t>
            </w:r>
          </w:p>
          <w:p w14:paraId="1E865760" w14:textId="77777777" w:rsidR="007161E2" w:rsidRPr="00494C1F" w:rsidDel="0066597A" w:rsidRDefault="007161E2" w:rsidP="001F5B7E">
            <w:pPr>
              <w:ind w:left="292" w:hanging="292"/>
              <w:rPr>
                <w:sz w:val="24"/>
                <w:szCs w:val="24"/>
              </w:rPr>
            </w:pPr>
          </w:p>
        </w:tc>
        <w:tc>
          <w:tcPr>
            <w:tcW w:w="1842" w:type="dxa"/>
            <w:vMerge w:val="restart"/>
            <w:shd w:val="clear" w:color="auto" w:fill="auto"/>
          </w:tcPr>
          <w:p w14:paraId="5759944A" w14:textId="77777777" w:rsidR="001B47C3" w:rsidRDefault="001B47C3" w:rsidP="001B47C3">
            <w:pPr>
              <w:spacing w:before="0"/>
              <w:jc w:val="center"/>
            </w:pPr>
          </w:p>
          <w:p w14:paraId="26A63144" w14:textId="77777777" w:rsidR="001B47C3" w:rsidRDefault="001B47C3" w:rsidP="001B47C3">
            <w:pPr>
              <w:spacing w:before="0"/>
              <w:jc w:val="center"/>
            </w:pPr>
          </w:p>
          <w:p w14:paraId="742209A5" w14:textId="6E969B10" w:rsidR="001B47C3" w:rsidRDefault="008F503C" w:rsidP="001B47C3">
            <w:pPr>
              <w:spacing w:before="0"/>
              <w:jc w:val="center"/>
              <w:rPr>
                <w:ins w:id="40" w:author="Alessandro Benatti" w:date="2025-03-25T11:06:00Z" w16du:dateUtc="2025-03-25T10:06:00Z"/>
              </w:rPr>
            </w:pPr>
            <w:ins w:id="41" w:author="Alessandro Benatti" w:date="2025-03-25T11:06:00Z" w16du:dateUtc="2025-03-25T10:06:00Z">
              <w:r>
                <w:t>F</w:t>
              </w:r>
            </w:ins>
          </w:p>
          <w:p w14:paraId="4A18E1A7" w14:textId="77777777" w:rsidR="008F503C" w:rsidRDefault="008F503C" w:rsidP="001B47C3">
            <w:pPr>
              <w:spacing w:before="0"/>
              <w:jc w:val="center"/>
              <w:rPr>
                <w:ins w:id="42" w:author="Alessandro Benatti" w:date="2025-03-25T11:06:00Z" w16du:dateUtc="2025-03-25T10:06:00Z"/>
              </w:rPr>
            </w:pPr>
          </w:p>
          <w:p w14:paraId="0B0958C2" w14:textId="77777777" w:rsidR="008F503C" w:rsidRDefault="008F503C" w:rsidP="001B47C3">
            <w:pPr>
              <w:spacing w:before="0"/>
              <w:jc w:val="center"/>
              <w:rPr>
                <w:ins w:id="43" w:author="Alessandro Benatti" w:date="2025-03-25T11:06:00Z" w16du:dateUtc="2025-03-25T10:06:00Z"/>
              </w:rPr>
            </w:pPr>
          </w:p>
          <w:p w14:paraId="34DF4270" w14:textId="66DE76A0" w:rsidR="008F503C" w:rsidRDefault="008F503C" w:rsidP="008F503C">
            <w:pPr>
              <w:spacing w:before="0"/>
              <w:rPr>
                <w:ins w:id="44" w:author="Alessandro Benatti" w:date="2025-03-25T11:06:00Z" w16du:dateUtc="2025-03-25T10:06:00Z"/>
              </w:rPr>
            </w:pPr>
            <w:ins w:id="45" w:author="Alessandro Benatti" w:date="2025-03-25T11:06:00Z" w16du:dateUtc="2025-03-25T10:06:00Z">
              <w:r>
                <w:t>F</w:t>
              </w:r>
            </w:ins>
          </w:p>
          <w:p w14:paraId="599E85BA" w14:textId="77777777" w:rsidR="008F503C" w:rsidRDefault="008F503C" w:rsidP="008F503C">
            <w:pPr>
              <w:spacing w:before="0"/>
              <w:rPr>
                <w:ins w:id="46" w:author="Alessandro Benatti" w:date="2025-03-25T11:06:00Z" w16du:dateUtc="2025-03-25T10:06:00Z"/>
              </w:rPr>
            </w:pPr>
          </w:p>
          <w:p w14:paraId="09DE7573" w14:textId="77777777" w:rsidR="008F503C" w:rsidRDefault="008F503C" w:rsidP="008F503C">
            <w:pPr>
              <w:spacing w:before="0"/>
              <w:rPr>
                <w:ins w:id="47" w:author="Alessandro Benatti" w:date="2025-03-25T11:06:00Z" w16du:dateUtc="2025-03-25T10:06:00Z"/>
              </w:rPr>
            </w:pPr>
          </w:p>
          <w:p w14:paraId="63FD7015" w14:textId="08E2ED38" w:rsidR="008F503C" w:rsidRDefault="008F503C">
            <w:pPr>
              <w:spacing w:before="0"/>
              <w:pPrChange w:id="48" w:author="Alessandro Benatti" w:date="2025-03-25T11:06:00Z" w16du:dateUtc="2025-03-25T10:06:00Z">
                <w:pPr>
                  <w:spacing w:before="0"/>
                  <w:jc w:val="center"/>
                </w:pPr>
              </w:pPrChange>
            </w:pPr>
            <w:ins w:id="49" w:author="Alessandro Benatti" w:date="2025-03-25T11:06:00Z" w16du:dateUtc="2025-03-25T10:06:00Z">
              <w:r>
                <w:t>F</w:t>
              </w:r>
            </w:ins>
          </w:p>
          <w:p w14:paraId="1584F9DA" w14:textId="77777777" w:rsidR="001B47C3" w:rsidRDefault="001B47C3" w:rsidP="001B47C3">
            <w:pPr>
              <w:spacing w:before="0"/>
              <w:jc w:val="center"/>
            </w:pPr>
          </w:p>
          <w:p w14:paraId="10EBC6FA" w14:textId="34A24988" w:rsidR="001B47C3" w:rsidRDefault="008F503C">
            <w:pPr>
              <w:spacing w:before="0"/>
              <w:pPrChange w:id="50" w:author="Alessandro Benatti" w:date="2025-03-25T11:14:00Z" w16du:dateUtc="2025-03-25T10:14:00Z">
                <w:pPr>
                  <w:spacing w:before="0"/>
                  <w:jc w:val="center"/>
                </w:pPr>
              </w:pPrChange>
            </w:pPr>
            <w:ins w:id="51" w:author="Alessandro Benatti" w:date="2025-03-25T11:14:00Z" w16du:dateUtc="2025-03-25T10:14:00Z">
              <w:r>
                <w:t>C</w:t>
              </w:r>
            </w:ins>
          </w:p>
          <w:p w14:paraId="024753E2" w14:textId="77777777" w:rsidR="001B47C3" w:rsidRDefault="001B47C3" w:rsidP="001B47C3">
            <w:pPr>
              <w:spacing w:before="0"/>
              <w:jc w:val="center"/>
            </w:pPr>
          </w:p>
          <w:p w14:paraId="40CA1ABF" w14:textId="77777777" w:rsidR="001B47C3" w:rsidRDefault="001B47C3" w:rsidP="001B47C3">
            <w:pPr>
              <w:spacing w:before="0"/>
              <w:jc w:val="center"/>
            </w:pPr>
          </w:p>
          <w:p w14:paraId="1A7E0B6C" w14:textId="77777777" w:rsidR="001B47C3" w:rsidRDefault="001B47C3" w:rsidP="001B47C3">
            <w:pPr>
              <w:spacing w:before="0"/>
              <w:jc w:val="center"/>
            </w:pPr>
          </w:p>
          <w:p w14:paraId="52136913" w14:textId="58BBA0F5" w:rsidR="001B47C3" w:rsidRDefault="00950AAE" w:rsidP="00950AAE">
            <w:pPr>
              <w:spacing w:before="0"/>
              <w:rPr>
                <w:ins w:id="52" w:author="Alessandro Benatti" w:date="2025-03-25T11:15:00Z" w16du:dateUtc="2025-03-25T10:15:00Z"/>
              </w:rPr>
            </w:pPr>
            <w:ins w:id="53" w:author="Alessandro Benatti" w:date="2025-03-25T11:14:00Z" w16du:dateUtc="2025-03-25T10:14:00Z">
              <w:r>
                <w:t>C</w:t>
              </w:r>
            </w:ins>
          </w:p>
          <w:p w14:paraId="2C5702A3" w14:textId="77777777" w:rsidR="00950AAE" w:rsidRDefault="00950AAE" w:rsidP="00950AAE">
            <w:pPr>
              <w:spacing w:before="0"/>
              <w:rPr>
                <w:ins w:id="54" w:author="Alessandro Benatti" w:date="2025-03-25T11:15:00Z" w16du:dateUtc="2025-03-25T10:15:00Z"/>
              </w:rPr>
            </w:pPr>
          </w:p>
          <w:p w14:paraId="2BCC764A" w14:textId="595A1868" w:rsidR="00950AAE" w:rsidRDefault="00950AAE">
            <w:pPr>
              <w:spacing w:before="0"/>
              <w:pPrChange w:id="55" w:author="Alessandro Benatti" w:date="2025-03-25T11:14:00Z" w16du:dateUtc="2025-03-25T10:14:00Z">
                <w:pPr>
                  <w:spacing w:before="0"/>
                  <w:jc w:val="center"/>
                </w:pPr>
              </w:pPrChange>
            </w:pPr>
            <w:ins w:id="56" w:author="Alessandro Benatti" w:date="2025-03-25T11:15:00Z" w16du:dateUtc="2025-03-25T10:15:00Z">
              <w:r>
                <w:t>C/F</w:t>
              </w:r>
            </w:ins>
          </w:p>
          <w:p w14:paraId="64F3B8B0" w14:textId="1B7A4D3C" w:rsidR="001B47C3" w:rsidRDefault="00950AAE" w:rsidP="001B47C3">
            <w:pPr>
              <w:spacing w:before="0"/>
              <w:jc w:val="center"/>
            </w:pPr>
            <w:ins w:id="57" w:author="Alessandro Benatti" w:date="2025-03-25T11:15:00Z" w16du:dateUtc="2025-03-25T10:15:00Z">
              <w:r>
                <w:t>C/F</w:t>
              </w:r>
            </w:ins>
          </w:p>
          <w:p w14:paraId="22D2ADC2" w14:textId="522F64A2" w:rsidR="007161E2" w:rsidRPr="001B47C3" w:rsidRDefault="001B47C3" w:rsidP="001B47C3">
            <w:pPr>
              <w:spacing w:before="0"/>
              <w:jc w:val="center"/>
              <w:rPr>
                <w:sz w:val="40"/>
                <w:szCs w:val="40"/>
              </w:rPr>
            </w:pPr>
            <w:del w:id="58" w:author="Alessandro Benatti" w:date="2025-03-25T11:06:00Z" w16du:dateUtc="2025-03-25T10:06:00Z">
              <w:r w:rsidDel="008F503C">
                <w:rPr>
                  <w:sz w:val="40"/>
                  <w:szCs w:val="40"/>
                </w:rPr>
                <w:delText>C</w:delText>
              </w:r>
              <w:r w:rsidRPr="001B47C3" w:rsidDel="008F503C">
                <w:rPr>
                  <w:sz w:val="40"/>
                  <w:szCs w:val="40"/>
                </w:rPr>
                <w:delText>/</w:delText>
              </w:r>
              <w:r w:rsidDel="008F503C">
                <w:rPr>
                  <w:sz w:val="40"/>
                  <w:szCs w:val="40"/>
                </w:rPr>
                <w:delText>F</w:delText>
              </w:r>
            </w:del>
          </w:p>
        </w:tc>
      </w:tr>
      <w:tr w:rsidR="007161E2" w:rsidRPr="00BB62A8" w14:paraId="57E582E6" w14:textId="77777777" w:rsidTr="00540283">
        <w:trPr>
          <w:gridBefore w:val="1"/>
          <w:gridAfter w:val="1"/>
          <w:wBefore w:w="33" w:type="dxa"/>
          <w:wAfter w:w="101" w:type="dxa"/>
          <w:trHeight w:val="386"/>
        </w:trPr>
        <w:tc>
          <w:tcPr>
            <w:tcW w:w="1810" w:type="dxa"/>
            <w:vMerge/>
            <w:vAlign w:val="center"/>
          </w:tcPr>
          <w:p w14:paraId="2495DC16" w14:textId="77777777" w:rsidR="007161E2" w:rsidRPr="00971DAD" w:rsidRDefault="007161E2" w:rsidP="001F5B7E">
            <w:pPr>
              <w:spacing w:before="0"/>
              <w:jc w:val="left"/>
            </w:pPr>
          </w:p>
        </w:tc>
        <w:tc>
          <w:tcPr>
            <w:tcW w:w="4298" w:type="dxa"/>
            <w:gridSpan w:val="2"/>
            <w:shd w:val="clear" w:color="auto" w:fill="auto"/>
            <w:vAlign w:val="center"/>
          </w:tcPr>
          <w:p w14:paraId="2428F510" w14:textId="298B6EC0" w:rsidR="007161E2" w:rsidRPr="00135AC2" w:rsidDel="003D4BF0" w:rsidRDefault="00B92E8F" w:rsidP="001F5B7E">
            <w:pPr>
              <w:tabs>
                <w:tab w:val="left" w:pos="290"/>
              </w:tabs>
              <w:spacing w:before="0"/>
              <w:ind w:left="290" w:right="213" w:hanging="300"/>
            </w:pPr>
            <w:r>
              <w:rPr>
                <w:rFonts w:cs="Arial"/>
              </w:rPr>
              <w:fldChar w:fldCharType="begin">
                <w:ffData>
                  <w:name w:val=""/>
                  <w:enabled/>
                  <w:calcOnExit/>
                  <w:helpText w:type="text" w:val="X"/>
                  <w:checkBox>
                    <w:size w:val="18"/>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r w:rsidR="007161E2" w:rsidRPr="00D61DAA">
              <w:tab/>
            </w:r>
            <w:r w:rsidR="007161E2" w:rsidRPr="0050325E">
              <w:t xml:space="preserve">Investimento personale </w:t>
            </w:r>
            <w:r w:rsidR="007161E2">
              <w:t>del fornitore</w:t>
            </w:r>
            <w:r w:rsidR="007161E2" w:rsidRPr="0050325E">
              <w:t xml:space="preserve"> da parte di mezzi del committente o di altri fornitori </w:t>
            </w:r>
          </w:p>
        </w:tc>
        <w:tc>
          <w:tcPr>
            <w:tcW w:w="1779" w:type="dxa"/>
          </w:tcPr>
          <w:p w14:paraId="66FD39B1" w14:textId="77777777" w:rsidR="001B47C3" w:rsidRDefault="001B47C3" w:rsidP="001B47C3">
            <w:pPr>
              <w:spacing w:before="0"/>
              <w:ind w:left="292" w:hanging="292"/>
              <w:jc w:val="center"/>
              <w:rPr>
                <w:sz w:val="24"/>
                <w:szCs w:val="24"/>
              </w:rPr>
            </w:pPr>
          </w:p>
          <w:p w14:paraId="524E1BB6" w14:textId="2754458F" w:rsidR="007161E2" w:rsidRPr="00494C1F" w:rsidRDefault="001B47C3" w:rsidP="001B47C3">
            <w:pPr>
              <w:spacing w:before="0"/>
              <w:ind w:left="292" w:hanging="292"/>
              <w:jc w:val="center"/>
              <w:rPr>
                <w:sz w:val="24"/>
                <w:szCs w:val="24"/>
              </w:rPr>
            </w:pPr>
            <w:r>
              <w:rPr>
                <w:sz w:val="24"/>
                <w:szCs w:val="24"/>
              </w:rPr>
              <w:t>1x4=4</w:t>
            </w:r>
          </w:p>
        </w:tc>
        <w:tc>
          <w:tcPr>
            <w:tcW w:w="5021" w:type="dxa"/>
            <w:gridSpan w:val="3"/>
            <w:vMerge/>
            <w:shd w:val="clear" w:color="auto" w:fill="auto"/>
            <w:vAlign w:val="center"/>
          </w:tcPr>
          <w:p w14:paraId="1989F81A" w14:textId="77777777" w:rsidR="007161E2" w:rsidRPr="00494C1F" w:rsidDel="0066597A" w:rsidRDefault="007161E2" w:rsidP="001F5B7E">
            <w:pPr>
              <w:ind w:left="292" w:hanging="292"/>
              <w:rPr>
                <w:sz w:val="24"/>
                <w:szCs w:val="24"/>
              </w:rPr>
            </w:pPr>
          </w:p>
        </w:tc>
        <w:tc>
          <w:tcPr>
            <w:tcW w:w="1842" w:type="dxa"/>
            <w:vMerge/>
            <w:shd w:val="clear" w:color="auto" w:fill="auto"/>
          </w:tcPr>
          <w:p w14:paraId="5CFFAEE6" w14:textId="77777777" w:rsidR="007161E2" w:rsidRPr="0050325E" w:rsidRDefault="007161E2" w:rsidP="001F5B7E">
            <w:pPr>
              <w:spacing w:before="0"/>
              <w:jc w:val="left"/>
            </w:pPr>
          </w:p>
        </w:tc>
      </w:tr>
      <w:tr w:rsidR="007161E2" w:rsidRPr="00BB62A8" w14:paraId="39DE27B6" w14:textId="77777777" w:rsidTr="00540283">
        <w:trPr>
          <w:gridBefore w:val="1"/>
          <w:gridAfter w:val="1"/>
          <w:wBefore w:w="33" w:type="dxa"/>
          <w:wAfter w:w="101" w:type="dxa"/>
          <w:trHeight w:val="533"/>
        </w:trPr>
        <w:tc>
          <w:tcPr>
            <w:tcW w:w="1810" w:type="dxa"/>
            <w:vMerge/>
            <w:vAlign w:val="center"/>
          </w:tcPr>
          <w:p w14:paraId="1ADB8720" w14:textId="77777777" w:rsidR="007161E2" w:rsidRPr="00971DAD" w:rsidRDefault="007161E2" w:rsidP="001F5B7E">
            <w:pPr>
              <w:spacing w:before="0"/>
              <w:jc w:val="left"/>
            </w:pPr>
          </w:p>
        </w:tc>
        <w:tc>
          <w:tcPr>
            <w:tcW w:w="4298" w:type="dxa"/>
            <w:gridSpan w:val="2"/>
            <w:shd w:val="clear" w:color="auto" w:fill="auto"/>
            <w:vAlign w:val="center"/>
          </w:tcPr>
          <w:p w14:paraId="72DB9ABB" w14:textId="5E53AB31" w:rsidR="007161E2" w:rsidRPr="00135AC2" w:rsidDel="003D4BF0" w:rsidRDefault="00B92E8F" w:rsidP="001F5B7E">
            <w:pPr>
              <w:tabs>
                <w:tab w:val="left" w:pos="290"/>
              </w:tabs>
              <w:spacing w:before="0"/>
              <w:ind w:left="290" w:right="213" w:hanging="300"/>
            </w:pPr>
            <w:r>
              <w:rPr>
                <w:rFonts w:cs="Arial"/>
              </w:rPr>
              <w:fldChar w:fldCharType="begin">
                <w:ffData>
                  <w:name w:val=""/>
                  <w:enabled/>
                  <w:calcOnExit/>
                  <w:helpText w:type="text" w:val="X"/>
                  <w:checkBox>
                    <w:size w:val="18"/>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r w:rsidR="007161E2" w:rsidRPr="00D61DAA">
              <w:tab/>
            </w:r>
            <w:r w:rsidR="007161E2" w:rsidRPr="0050325E">
              <w:t xml:space="preserve">Investimento personale terzo (pubblico o altri fornitori) da parte </w:t>
            </w:r>
            <w:r w:rsidR="007161E2">
              <w:t>d</w:t>
            </w:r>
            <w:r w:rsidR="007161E2" w:rsidRPr="0050325E">
              <w:t>el fornitore</w:t>
            </w:r>
          </w:p>
        </w:tc>
        <w:tc>
          <w:tcPr>
            <w:tcW w:w="1779" w:type="dxa"/>
          </w:tcPr>
          <w:p w14:paraId="29DCBCDA" w14:textId="77777777" w:rsidR="001B47C3" w:rsidRDefault="001B47C3" w:rsidP="001B47C3">
            <w:pPr>
              <w:spacing w:before="0"/>
              <w:ind w:left="292" w:hanging="292"/>
              <w:jc w:val="center"/>
              <w:rPr>
                <w:sz w:val="24"/>
                <w:szCs w:val="24"/>
              </w:rPr>
            </w:pPr>
          </w:p>
          <w:p w14:paraId="6DCBFC68" w14:textId="1B9B24BA" w:rsidR="007161E2" w:rsidRPr="00494C1F" w:rsidRDefault="001B47C3" w:rsidP="001B47C3">
            <w:pPr>
              <w:spacing w:before="0"/>
              <w:ind w:left="292" w:hanging="292"/>
              <w:jc w:val="center"/>
              <w:rPr>
                <w:sz w:val="24"/>
                <w:szCs w:val="24"/>
              </w:rPr>
            </w:pPr>
            <w:r>
              <w:rPr>
                <w:sz w:val="24"/>
                <w:szCs w:val="24"/>
              </w:rPr>
              <w:t>1x4=4</w:t>
            </w:r>
          </w:p>
        </w:tc>
        <w:tc>
          <w:tcPr>
            <w:tcW w:w="5021" w:type="dxa"/>
            <w:gridSpan w:val="3"/>
            <w:vMerge/>
            <w:shd w:val="clear" w:color="auto" w:fill="auto"/>
            <w:vAlign w:val="center"/>
          </w:tcPr>
          <w:p w14:paraId="459F0104" w14:textId="77777777" w:rsidR="007161E2" w:rsidRPr="00494C1F" w:rsidDel="0066597A" w:rsidRDefault="007161E2" w:rsidP="001F5B7E">
            <w:pPr>
              <w:ind w:left="292" w:hanging="292"/>
              <w:rPr>
                <w:sz w:val="24"/>
                <w:szCs w:val="24"/>
              </w:rPr>
            </w:pPr>
          </w:p>
        </w:tc>
        <w:tc>
          <w:tcPr>
            <w:tcW w:w="1842" w:type="dxa"/>
            <w:vMerge/>
            <w:shd w:val="clear" w:color="auto" w:fill="auto"/>
          </w:tcPr>
          <w:p w14:paraId="7FF6CB32" w14:textId="77777777" w:rsidR="007161E2" w:rsidRPr="0050325E" w:rsidRDefault="007161E2" w:rsidP="001F5B7E">
            <w:pPr>
              <w:spacing w:before="0"/>
              <w:jc w:val="left"/>
            </w:pPr>
          </w:p>
        </w:tc>
      </w:tr>
      <w:tr w:rsidR="007161E2" w:rsidRPr="00BB62A8" w14:paraId="3ADF697E" w14:textId="77777777" w:rsidTr="00540283">
        <w:trPr>
          <w:gridBefore w:val="1"/>
          <w:gridAfter w:val="1"/>
          <w:wBefore w:w="33" w:type="dxa"/>
          <w:wAfter w:w="101" w:type="dxa"/>
          <w:trHeight w:val="1650"/>
        </w:trPr>
        <w:tc>
          <w:tcPr>
            <w:tcW w:w="1810" w:type="dxa"/>
            <w:vMerge/>
            <w:tcBorders>
              <w:bottom w:val="single" w:sz="6" w:space="0" w:color="auto"/>
            </w:tcBorders>
            <w:vAlign w:val="center"/>
          </w:tcPr>
          <w:p w14:paraId="1AA65659" w14:textId="77777777" w:rsidR="007161E2" w:rsidRPr="00971DAD" w:rsidRDefault="007161E2" w:rsidP="001F5B7E">
            <w:pPr>
              <w:spacing w:before="0"/>
              <w:jc w:val="left"/>
            </w:pPr>
          </w:p>
        </w:tc>
        <w:tc>
          <w:tcPr>
            <w:tcW w:w="4298" w:type="dxa"/>
            <w:gridSpan w:val="2"/>
            <w:tcBorders>
              <w:bottom w:val="single" w:sz="6" w:space="0" w:color="auto"/>
            </w:tcBorders>
            <w:shd w:val="clear" w:color="auto" w:fill="auto"/>
            <w:vAlign w:val="center"/>
          </w:tcPr>
          <w:p w14:paraId="7A4B5704" w14:textId="643BA9A9" w:rsidR="007161E2" w:rsidRPr="00135AC2" w:rsidDel="003D4BF0" w:rsidRDefault="00B92E8F" w:rsidP="001F5B7E">
            <w:pPr>
              <w:tabs>
                <w:tab w:val="left" w:pos="290"/>
              </w:tabs>
              <w:spacing w:before="0"/>
              <w:ind w:left="290" w:right="213" w:hanging="300"/>
            </w:pPr>
            <w:r>
              <w:rPr>
                <w:rFonts w:cs="Arial"/>
              </w:rPr>
              <w:fldChar w:fldCharType="begin">
                <w:ffData>
                  <w:name w:val=""/>
                  <w:enabled/>
                  <w:calcOnExit/>
                  <w:helpText w:type="text" w:val="X"/>
                  <w:checkBox>
                    <w:size w:val="18"/>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r w:rsidR="007161E2" w:rsidRPr="00D61DAA">
              <w:tab/>
            </w:r>
            <w:r w:rsidR="007161E2">
              <w:t xml:space="preserve">Urti, </w:t>
            </w:r>
            <w:r w:rsidR="007161E2" w:rsidRPr="0050325E">
              <w:t>contatti, del mezzo del fornitore con elementi fissi o mobili presenti nel contesto di lavoro</w:t>
            </w:r>
            <w:r w:rsidR="007161E2">
              <w:t xml:space="preserve"> </w:t>
            </w:r>
            <w:r w:rsidR="007161E2" w:rsidRPr="0050325E">
              <w:t xml:space="preserve">committente (del committente o altri fornitori) </w:t>
            </w:r>
          </w:p>
        </w:tc>
        <w:tc>
          <w:tcPr>
            <w:tcW w:w="1779" w:type="dxa"/>
            <w:tcBorders>
              <w:bottom w:val="single" w:sz="6" w:space="0" w:color="auto"/>
            </w:tcBorders>
          </w:tcPr>
          <w:p w14:paraId="5365EF7A" w14:textId="77777777" w:rsidR="001B47C3" w:rsidRDefault="001B47C3" w:rsidP="001B47C3">
            <w:pPr>
              <w:spacing w:before="0"/>
              <w:ind w:left="292" w:hanging="292"/>
              <w:jc w:val="center"/>
              <w:rPr>
                <w:sz w:val="24"/>
                <w:szCs w:val="24"/>
              </w:rPr>
            </w:pPr>
          </w:p>
          <w:p w14:paraId="250353E0" w14:textId="77777777" w:rsidR="001B47C3" w:rsidRDefault="001B47C3" w:rsidP="001B47C3">
            <w:pPr>
              <w:spacing w:before="0"/>
              <w:ind w:left="292" w:hanging="292"/>
              <w:jc w:val="center"/>
              <w:rPr>
                <w:sz w:val="24"/>
                <w:szCs w:val="24"/>
              </w:rPr>
            </w:pPr>
          </w:p>
          <w:p w14:paraId="3756279E" w14:textId="08A109D8" w:rsidR="007161E2" w:rsidRPr="000947F1" w:rsidRDefault="001B47C3" w:rsidP="001B47C3">
            <w:pPr>
              <w:spacing w:before="0"/>
              <w:ind w:left="292" w:hanging="292"/>
              <w:jc w:val="center"/>
            </w:pPr>
            <w:r>
              <w:rPr>
                <w:sz w:val="24"/>
                <w:szCs w:val="24"/>
              </w:rPr>
              <w:t>1x4=4</w:t>
            </w:r>
          </w:p>
        </w:tc>
        <w:tc>
          <w:tcPr>
            <w:tcW w:w="5021" w:type="dxa"/>
            <w:gridSpan w:val="3"/>
            <w:vMerge/>
            <w:tcBorders>
              <w:bottom w:val="single" w:sz="6" w:space="0" w:color="auto"/>
            </w:tcBorders>
            <w:shd w:val="clear" w:color="auto" w:fill="auto"/>
            <w:vAlign w:val="center"/>
          </w:tcPr>
          <w:p w14:paraId="7F3AB947" w14:textId="77777777" w:rsidR="007161E2" w:rsidRPr="00494C1F" w:rsidDel="0066597A" w:rsidRDefault="007161E2" w:rsidP="001F5B7E">
            <w:pPr>
              <w:ind w:left="292" w:hanging="292"/>
              <w:rPr>
                <w:sz w:val="24"/>
                <w:szCs w:val="24"/>
              </w:rPr>
            </w:pPr>
          </w:p>
        </w:tc>
        <w:tc>
          <w:tcPr>
            <w:tcW w:w="1842" w:type="dxa"/>
            <w:vMerge/>
            <w:tcBorders>
              <w:bottom w:val="single" w:sz="6" w:space="0" w:color="auto"/>
            </w:tcBorders>
            <w:shd w:val="clear" w:color="auto" w:fill="auto"/>
          </w:tcPr>
          <w:p w14:paraId="0AE2D3AE" w14:textId="77777777" w:rsidR="007161E2" w:rsidRPr="0050325E" w:rsidRDefault="007161E2" w:rsidP="001F5B7E">
            <w:pPr>
              <w:spacing w:before="0"/>
              <w:jc w:val="left"/>
            </w:pPr>
          </w:p>
        </w:tc>
      </w:tr>
      <w:tr w:rsidR="007161E2" w:rsidRPr="00BB62A8" w14:paraId="2BF6130B" w14:textId="77777777" w:rsidTr="00540283">
        <w:trPr>
          <w:gridBefore w:val="1"/>
          <w:gridAfter w:val="1"/>
          <w:wBefore w:w="33" w:type="dxa"/>
          <w:wAfter w:w="101" w:type="dxa"/>
          <w:trHeight w:val="1920"/>
        </w:trPr>
        <w:tc>
          <w:tcPr>
            <w:tcW w:w="1810" w:type="dxa"/>
            <w:vMerge/>
            <w:vAlign w:val="center"/>
          </w:tcPr>
          <w:p w14:paraId="27DED1DA" w14:textId="77777777" w:rsidR="007161E2" w:rsidRPr="00971DAD" w:rsidRDefault="007161E2" w:rsidP="001F5B7E">
            <w:pPr>
              <w:spacing w:before="0"/>
              <w:jc w:val="left"/>
            </w:pPr>
          </w:p>
        </w:tc>
        <w:tc>
          <w:tcPr>
            <w:tcW w:w="4298" w:type="dxa"/>
            <w:gridSpan w:val="2"/>
            <w:shd w:val="clear" w:color="auto" w:fill="auto"/>
            <w:vAlign w:val="center"/>
          </w:tcPr>
          <w:p w14:paraId="2A257230" w14:textId="483F7209" w:rsidR="007161E2" w:rsidRPr="0050325E" w:rsidRDefault="00B92E8F" w:rsidP="001F5B7E">
            <w:pPr>
              <w:tabs>
                <w:tab w:val="left" w:pos="290"/>
              </w:tabs>
              <w:spacing w:before="0"/>
              <w:ind w:left="290" w:right="213" w:hanging="300"/>
            </w:pPr>
            <w:r>
              <w:rPr>
                <w:rFonts w:cs="Arial"/>
              </w:rPr>
              <w:fldChar w:fldCharType="begin">
                <w:ffData>
                  <w:name w:val=""/>
                  <w:enabled/>
                  <w:calcOnExit/>
                  <w:helpText w:type="text" w:val="X"/>
                  <w:checkBox>
                    <w:size w:val="18"/>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r w:rsidR="007161E2" w:rsidRPr="00D61DAA">
              <w:tab/>
            </w:r>
            <w:r w:rsidR="007161E2" w:rsidRPr="0050325E">
              <w:t>Urti, contatti, del mezzo del committente con mezzi del fornitore</w:t>
            </w:r>
          </w:p>
          <w:p w14:paraId="799A54AE" w14:textId="77777777" w:rsidR="007161E2" w:rsidRPr="0050325E" w:rsidDel="003D4BF0" w:rsidRDefault="007161E2" w:rsidP="001F5B7E">
            <w:pPr>
              <w:rPr>
                <w:sz w:val="24"/>
                <w:szCs w:val="24"/>
              </w:rPr>
            </w:pPr>
          </w:p>
        </w:tc>
        <w:tc>
          <w:tcPr>
            <w:tcW w:w="1779" w:type="dxa"/>
          </w:tcPr>
          <w:p w14:paraId="4BEB855D" w14:textId="77777777" w:rsidR="001B47C3" w:rsidRDefault="001B47C3" w:rsidP="001B47C3">
            <w:pPr>
              <w:widowControl/>
              <w:tabs>
                <w:tab w:val="left" w:pos="189"/>
              </w:tabs>
              <w:autoSpaceDE w:val="0"/>
              <w:autoSpaceDN w:val="0"/>
              <w:adjustRightInd w:val="0"/>
              <w:spacing w:before="0"/>
              <w:jc w:val="center"/>
              <w:rPr>
                <w:sz w:val="24"/>
                <w:szCs w:val="24"/>
              </w:rPr>
            </w:pPr>
          </w:p>
          <w:p w14:paraId="27872A24" w14:textId="77777777" w:rsidR="001B47C3" w:rsidRDefault="001B47C3" w:rsidP="001B47C3">
            <w:pPr>
              <w:widowControl/>
              <w:tabs>
                <w:tab w:val="left" w:pos="189"/>
              </w:tabs>
              <w:autoSpaceDE w:val="0"/>
              <w:autoSpaceDN w:val="0"/>
              <w:adjustRightInd w:val="0"/>
              <w:spacing w:before="0"/>
              <w:jc w:val="center"/>
              <w:rPr>
                <w:sz w:val="24"/>
                <w:szCs w:val="24"/>
              </w:rPr>
            </w:pPr>
          </w:p>
          <w:p w14:paraId="4D325F8C" w14:textId="77777777" w:rsidR="001B47C3" w:rsidRDefault="001B47C3" w:rsidP="001B47C3">
            <w:pPr>
              <w:widowControl/>
              <w:tabs>
                <w:tab w:val="left" w:pos="189"/>
              </w:tabs>
              <w:autoSpaceDE w:val="0"/>
              <w:autoSpaceDN w:val="0"/>
              <w:adjustRightInd w:val="0"/>
              <w:spacing w:before="0"/>
              <w:jc w:val="center"/>
              <w:rPr>
                <w:sz w:val="24"/>
                <w:szCs w:val="24"/>
              </w:rPr>
            </w:pPr>
          </w:p>
          <w:p w14:paraId="30AF8EB9" w14:textId="076873E2" w:rsidR="007161E2" w:rsidRPr="00494C1F" w:rsidRDefault="001B47C3" w:rsidP="001B47C3">
            <w:pPr>
              <w:widowControl/>
              <w:tabs>
                <w:tab w:val="left" w:pos="189"/>
              </w:tabs>
              <w:autoSpaceDE w:val="0"/>
              <w:autoSpaceDN w:val="0"/>
              <w:adjustRightInd w:val="0"/>
              <w:spacing w:before="0"/>
              <w:jc w:val="center"/>
              <w:rPr>
                <w:sz w:val="24"/>
                <w:szCs w:val="24"/>
              </w:rPr>
            </w:pPr>
            <w:r>
              <w:rPr>
                <w:sz w:val="24"/>
                <w:szCs w:val="24"/>
              </w:rPr>
              <w:t>1x4=4</w:t>
            </w:r>
          </w:p>
        </w:tc>
        <w:tc>
          <w:tcPr>
            <w:tcW w:w="5021" w:type="dxa"/>
            <w:gridSpan w:val="3"/>
            <w:vMerge/>
            <w:shd w:val="clear" w:color="auto" w:fill="auto"/>
            <w:vAlign w:val="center"/>
          </w:tcPr>
          <w:p w14:paraId="5A031E41" w14:textId="77777777" w:rsidR="007161E2" w:rsidRPr="00494C1F" w:rsidRDefault="007161E2" w:rsidP="001F5B7E">
            <w:pPr>
              <w:ind w:left="292" w:hanging="292"/>
              <w:rPr>
                <w:sz w:val="24"/>
                <w:szCs w:val="24"/>
              </w:rPr>
            </w:pPr>
          </w:p>
        </w:tc>
        <w:tc>
          <w:tcPr>
            <w:tcW w:w="1842" w:type="dxa"/>
            <w:vMerge/>
            <w:shd w:val="clear" w:color="auto" w:fill="auto"/>
          </w:tcPr>
          <w:p w14:paraId="44AC95A7" w14:textId="77777777" w:rsidR="007161E2" w:rsidRPr="0050325E" w:rsidRDefault="007161E2" w:rsidP="001F5B7E">
            <w:pPr>
              <w:spacing w:before="0"/>
              <w:jc w:val="left"/>
            </w:pPr>
          </w:p>
        </w:tc>
      </w:tr>
      <w:tr w:rsidR="007161E2" w:rsidRPr="00E37251" w14:paraId="3B68027C" w14:textId="77777777" w:rsidTr="00E52067">
        <w:trPr>
          <w:trHeight w:val="705"/>
        </w:trPr>
        <w:tc>
          <w:tcPr>
            <w:tcW w:w="1843" w:type="dxa"/>
            <w:gridSpan w:val="2"/>
            <w:tcBorders>
              <w:top w:val="single" w:sz="6" w:space="0" w:color="auto"/>
              <w:left w:val="single" w:sz="6" w:space="0" w:color="auto"/>
              <w:bottom w:val="single" w:sz="6" w:space="0" w:color="auto"/>
              <w:right w:val="single" w:sz="6" w:space="0" w:color="auto"/>
            </w:tcBorders>
            <w:shd w:val="clear" w:color="auto" w:fill="D9D9D9"/>
            <w:vAlign w:val="center"/>
          </w:tcPr>
          <w:p w14:paraId="6F73805B" w14:textId="607F473B" w:rsidR="007161E2" w:rsidRPr="00E37251" w:rsidRDefault="007161E2" w:rsidP="001F5B7E">
            <w:pPr>
              <w:spacing w:before="0"/>
              <w:ind w:left="300" w:hanging="300"/>
              <w:jc w:val="left"/>
            </w:pPr>
            <w:r>
              <w:lastRenderedPageBreak/>
              <w:br w:type="page"/>
            </w:r>
            <w:r w:rsidRPr="00E37251">
              <w:t>Situazione</w:t>
            </w:r>
          </w:p>
        </w:tc>
        <w:tc>
          <w:tcPr>
            <w:tcW w:w="4298" w:type="dxa"/>
            <w:gridSpan w:val="2"/>
            <w:tcBorders>
              <w:top w:val="single" w:sz="6" w:space="0" w:color="auto"/>
              <w:left w:val="single" w:sz="6" w:space="0" w:color="auto"/>
              <w:bottom w:val="single" w:sz="6" w:space="0" w:color="auto"/>
              <w:right w:val="single" w:sz="6" w:space="0" w:color="auto"/>
            </w:tcBorders>
            <w:shd w:val="clear" w:color="auto" w:fill="D9D9D9"/>
            <w:vAlign w:val="center"/>
          </w:tcPr>
          <w:p w14:paraId="3D102296" w14:textId="77777777" w:rsidR="007161E2" w:rsidRPr="00E37251" w:rsidRDefault="007161E2" w:rsidP="001F5B7E">
            <w:pPr>
              <w:tabs>
                <w:tab w:val="left" w:pos="290"/>
                <w:tab w:val="num" w:pos="350"/>
              </w:tabs>
              <w:spacing w:before="0"/>
              <w:ind w:left="350" w:hanging="360"/>
              <w:jc w:val="left"/>
            </w:pPr>
            <w:r w:rsidRPr="00E37251">
              <w:t>Rischio  Presente</w:t>
            </w:r>
          </w:p>
        </w:tc>
        <w:tc>
          <w:tcPr>
            <w:tcW w:w="1779" w:type="dxa"/>
            <w:tcBorders>
              <w:top w:val="single" w:sz="6" w:space="0" w:color="auto"/>
              <w:left w:val="single" w:sz="6" w:space="0" w:color="auto"/>
              <w:bottom w:val="single" w:sz="6" w:space="0" w:color="auto"/>
              <w:right w:val="single" w:sz="6" w:space="0" w:color="auto"/>
            </w:tcBorders>
            <w:shd w:val="clear" w:color="auto" w:fill="D9D9D9"/>
            <w:vAlign w:val="center"/>
          </w:tcPr>
          <w:p w14:paraId="2F0BB454" w14:textId="77777777" w:rsidR="007161E2" w:rsidRDefault="007161E2" w:rsidP="001F5B7E">
            <w:pPr>
              <w:spacing w:before="0"/>
              <w:jc w:val="center"/>
            </w:pPr>
            <w:r>
              <w:t>Valutazione</w:t>
            </w:r>
          </w:p>
          <w:p w14:paraId="6F11BA34" w14:textId="77777777" w:rsidR="007161E2" w:rsidRPr="00E37251" w:rsidRDefault="007161E2" w:rsidP="001F5B7E">
            <w:pPr>
              <w:spacing w:before="0"/>
              <w:jc w:val="center"/>
            </w:pPr>
            <w:r>
              <w:t>PxD=IR</w:t>
            </w:r>
          </w:p>
        </w:tc>
        <w:tc>
          <w:tcPr>
            <w:tcW w:w="5006" w:type="dxa"/>
            <w:gridSpan w:val="2"/>
            <w:tcBorders>
              <w:top w:val="single" w:sz="6" w:space="0" w:color="auto"/>
              <w:left w:val="single" w:sz="6" w:space="0" w:color="auto"/>
              <w:bottom w:val="single" w:sz="6" w:space="0" w:color="auto"/>
              <w:right w:val="single" w:sz="6" w:space="0" w:color="auto"/>
            </w:tcBorders>
            <w:shd w:val="clear" w:color="auto" w:fill="D9D9D9"/>
            <w:vAlign w:val="center"/>
          </w:tcPr>
          <w:p w14:paraId="162145DE" w14:textId="77777777" w:rsidR="007161E2" w:rsidRPr="00E37251" w:rsidRDefault="007161E2" w:rsidP="001F5B7E">
            <w:pPr>
              <w:spacing w:before="0"/>
              <w:ind w:left="292" w:hanging="292"/>
            </w:pPr>
            <w:r w:rsidRPr="00E37251">
              <w:t xml:space="preserve">Misura di prevenzione e protezione da adottare </w:t>
            </w:r>
          </w:p>
        </w:tc>
        <w:tc>
          <w:tcPr>
            <w:tcW w:w="1958" w:type="dxa"/>
            <w:gridSpan w:val="3"/>
            <w:tcBorders>
              <w:top w:val="single" w:sz="6" w:space="0" w:color="auto"/>
              <w:left w:val="single" w:sz="6" w:space="0" w:color="auto"/>
              <w:bottom w:val="single" w:sz="6" w:space="0" w:color="auto"/>
              <w:right w:val="single" w:sz="6" w:space="0" w:color="auto"/>
            </w:tcBorders>
            <w:shd w:val="clear" w:color="auto" w:fill="D9D9D9"/>
          </w:tcPr>
          <w:p w14:paraId="15821B8F" w14:textId="77777777" w:rsidR="007161E2" w:rsidRPr="00E37251" w:rsidRDefault="007161E2" w:rsidP="001F5B7E">
            <w:pPr>
              <w:spacing w:before="0"/>
              <w:jc w:val="left"/>
            </w:pPr>
            <w:r w:rsidRPr="00E37251">
              <w:t>Responsabile dell’attuazione dell</w:t>
            </w:r>
            <w:r>
              <w:t>e</w:t>
            </w:r>
            <w:r w:rsidRPr="00E37251">
              <w:t xml:space="preserve"> misur</w:t>
            </w:r>
            <w:r>
              <w:t xml:space="preserve">e: </w:t>
            </w:r>
            <w:r w:rsidRPr="00E37251">
              <w:t xml:space="preserve">  </w:t>
            </w:r>
            <w:r w:rsidRPr="00AA4396">
              <w:t>C/F</w:t>
            </w:r>
          </w:p>
        </w:tc>
      </w:tr>
      <w:tr w:rsidR="007161E2" w:rsidRPr="00BB62A8" w14:paraId="5C06100D" w14:textId="77777777" w:rsidTr="00E52067">
        <w:trPr>
          <w:trHeight w:val="1962"/>
        </w:trPr>
        <w:tc>
          <w:tcPr>
            <w:tcW w:w="1843" w:type="dxa"/>
            <w:gridSpan w:val="2"/>
            <w:vMerge w:val="restart"/>
            <w:vAlign w:val="center"/>
          </w:tcPr>
          <w:p w14:paraId="2034181B" w14:textId="4DB7BD33" w:rsidR="007161E2" w:rsidRPr="00971DAD" w:rsidRDefault="00202452" w:rsidP="001F5B7E">
            <w:pPr>
              <w:spacing w:before="0"/>
              <w:ind w:left="300" w:hanging="300"/>
              <w:jc w:val="left"/>
            </w:pPr>
            <w:r>
              <w:rPr>
                <w:rFonts w:cs="Arial"/>
              </w:rPr>
              <w:fldChar w:fldCharType="begin">
                <w:ffData>
                  <w:name w:val=""/>
                  <w:enabled/>
                  <w:calcOnExit/>
                  <w:helpText w:type="text" w:val="X"/>
                  <w:checkBox>
                    <w:size w:val="18"/>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r w:rsidR="007161E2" w:rsidRPr="00971DAD">
              <w:t>Accesso di personale del fornitore</w:t>
            </w:r>
            <w:r w:rsidR="007161E2">
              <w:t>/terzi</w:t>
            </w:r>
            <w:r w:rsidR="007161E2" w:rsidRPr="00971DAD">
              <w:t xml:space="preserve"> ai luoghi del committente con trasporto di elementi ingombranti e presenza di personale </w:t>
            </w:r>
            <w:r w:rsidR="007161E2">
              <w:t xml:space="preserve">del </w:t>
            </w:r>
            <w:r w:rsidR="007161E2" w:rsidRPr="00971DAD">
              <w:t>committente o persone terze</w:t>
            </w:r>
          </w:p>
        </w:tc>
        <w:tc>
          <w:tcPr>
            <w:tcW w:w="4298" w:type="dxa"/>
            <w:gridSpan w:val="2"/>
            <w:shd w:val="clear" w:color="auto" w:fill="auto"/>
            <w:vAlign w:val="center"/>
          </w:tcPr>
          <w:p w14:paraId="098D7B1C" w14:textId="44AAF775" w:rsidR="007161E2" w:rsidRDefault="00202452" w:rsidP="001F5B7E">
            <w:pPr>
              <w:tabs>
                <w:tab w:val="left" w:pos="290"/>
              </w:tabs>
              <w:spacing w:before="0"/>
              <w:ind w:left="175" w:hanging="185"/>
              <w:jc w:val="left"/>
            </w:pPr>
            <w:r>
              <w:rPr>
                <w:rFonts w:cs="Arial"/>
              </w:rPr>
              <w:fldChar w:fldCharType="begin">
                <w:ffData>
                  <w:name w:val=""/>
                  <w:enabled/>
                  <w:calcOnExit/>
                  <w:helpText w:type="text" w:val="X"/>
                  <w:checkBox>
                    <w:size w:val="18"/>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r w:rsidR="007161E2" w:rsidRPr="0050325E">
              <w:t>Urti, contatti degli elementi movimentati dal fornitore con personale committente o persone terze presenti nei luoghi di lavoro</w:t>
            </w:r>
          </w:p>
          <w:p w14:paraId="13B89699" w14:textId="77777777" w:rsidR="007161E2" w:rsidRDefault="007161E2" w:rsidP="001F5B7E">
            <w:pPr>
              <w:tabs>
                <w:tab w:val="left" w:pos="290"/>
              </w:tabs>
              <w:spacing w:before="0"/>
              <w:jc w:val="left"/>
            </w:pPr>
          </w:p>
          <w:p w14:paraId="2B76329E" w14:textId="77777777" w:rsidR="007161E2" w:rsidRDefault="007161E2" w:rsidP="001F5B7E">
            <w:pPr>
              <w:tabs>
                <w:tab w:val="left" w:pos="290"/>
              </w:tabs>
              <w:spacing w:before="0"/>
              <w:ind w:left="-10"/>
              <w:jc w:val="left"/>
            </w:pPr>
          </w:p>
          <w:p w14:paraId="7080925D" w14:textId="77777777" w:rsidR="007161E2" w:rsidRDefault="007161E2" w:rsidP="001F5B7E">
            <w:pPr>
              <w:tabs>
                <w:tab w:val="left" w:pos="290"/>
              </w:tabs>
              <w:spacing w:before="0"/>
              <w:jc w:val="left"/>
            </w:pPr>
          </w:p>
          <w:p w14:paraId="0F7BF81E" w14:textId="77777777" w:rsidR="007161E2" w:rsidRPr="0050325E" w:rsidDel="003D4BF0" w:rsidRDefault="007161E2" w:rsidP="001F5B7E">
            <w:pPr>
              <w:tabs>
                <w:tab w:val="left" w:pos="290"/>
              </w:tabs>
              <w:spacing w:before="0"/>
              <w:ind w:left="290" w:hanging="300"/>
              <w:jc w:val="left"/>
              <w:rPr>
                <w:sz w:val="24"/>
                <w:szCs w:val="24"/>
              </w:rPr>
            </w:pPr>
          </w:p>
        </w:tc>
        <w:tc>
          <w:tcPr>
            <w:tcW w:w="1779" w:type="dxa"/>
          </w:tcPr>
          <w:p w14:paraId="5CF12C44" w14:textId="77777777" w:rsidR="00540283" w:rsidRDefault="00540283" w:rsidP="001F5B7E">
            <w:pPr>
              <w:spacing w:before="0"/>
              <w:ind w:left="292" w:hanging="292"/>
              <w:rPr>
                <w:sz w:val="24"/>
                <w:szCs w:val="24"/>
              </w:rPr>
            </w:pPr>
          </w:p>
          <w:p w14:paraId="3C3DACDA" w14:textId="77777777" w:rsidR="00540283" w:rsidRDefault="00540283" w:rsidP="001F5B7E">
            <w:pPr>
              <w:spacing w:before="0"/>
              <w:ind w:left="292" w:hanging="292"/>
              <w:rPr>
                <w:sz w:val="24"/>
                <w:szCs w:val="24"/>
              </w:rPr>
            </w:pPr>
          </w:p>
          <w:p w14:paraId="66A631F4" w14:textId="77777777" w:rsidR="00540283" w:rsidRDefault="00540283" w:rsidP="001F5B7E">
            <w:pPr>
              <w:spacing w:before="0"/>
              <w:ind w:left="292" w:hanging="292"/>
              <w:rPr>
                <w:sz w:val="24"/>
                <w:szCs w:val="24"/>
              </w:rPr>
            </w:pPr>
          </w:p>
          <w:p w14:paraId="21EA53F8" w14:textId="251D0DC6" w:rsidR="007161E2" w:rsidRPr="004D1847" w:rsidRDefault="00540283" w:rsidP="00B81483">
            <w:pPr>
              <w:spacing w:before="0"/>
              <w:ind w:left="292" w:hanging="292"/>
              <w:jc w:val="center"/>
            </w:pPr>
            <w:r>
              <w:rPr>
                <w:sz w:val="24"/>
                <w:szCs w:val="24"/>
              </w:rPr>
              <w:t>1x4=4</w:t>
            </w:r>
          </w:p>
        </w:tc>
        <w:tc>
          <w:tcPr>
            <w:tcW w:w="5006" w:type="dxa"/>
            <w:gridSpan w:val="2"/>
            <w:vMerge w:val="restart"/>
            <w:shd w:val="clear" w:color="auto" w:fill="auto"/>
            <w:vAlign w:val="center"/>
          </w:tcPr>
          <w:p w14:paraId="35A405FE" w14:textId="4B1E9850" w:rsidR="007161E2" w:rsidRPr="004D1847" w:rsidDel="0066597A" w:rsidRDefault="00202452" w:rsidP="001F5B7E">
            <w:pPr>
              <w:spacing w:before="0"/>
              <w:ind w:left="292" w:hanging="292"/>
            </w:pPr>
            <w:r>
              <w:rPr>
                <w:rFonts w:cs="Arial"/>
              </w:rPr>
              <w:fldChar w:fldCharType="begin">
                <w:ffData>
                  <w:name w:val=""/>
                  <w:enabled/>
                  <w:calcOnExit/>
                  <w:helpText w:type="text" w:val="X"/>
                  <w:checkBox>
                    <w:size w:val="18"/>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r w:rsidR="007161E2" w:rsidRPr="004D1847">
              <w:t xml:space="preserve"> Programmare</w:t>
            </w:r>
            <w:r w:rsidR="007161E2">
              <w:t>,</w:t>
            </w:r>
            <w:r w:rsidR="007161E2" w:rsidRPr="004D1847">
              <w:t xml:space="preserve"> prima di eseguire le lavorazioni</w:t>
            </w:r>
            <w:r w:rsidR="007161E2">
              <w:t>,</w:t>
            </w:r>
            <w:r w:rsidR="007161E2" w:rsidRPr="004D1847">
              <w:t xml:space="preserve"> sopralluoghi con l’impresa esecutrice</w:t>
            </w:r>
            <w:r w:rsidR="007161E2">
              <w:t>/lavoratore autonomo</w:t>
            </w:r>
            <w:r w:rsidR="007161E2" w:rsidRPr="004D1847">
              <w:t xml:space="preserve"> e</w:t>
            </w:r>
            <w:r w:rsidR="007161E2">
              <w:t>d</w:t>
            </w:r>
            <w:r w:rsidR="007161E2" w:rsidRPr="004D1847">
              <w:t xml:space="preserve"> il </w:t>
            </w:r>
            <w:r w:rsidR="007161E2">
              <w:t xml:space="preserve">Referente del contratto di </w:t>
            </w:r>
            <w:r w:rsidR="007161E2" w:rsidRPr="00FD3914">
              <w:t>Aimag</w:t>
            </w:r>
            <w:r w:rsidR="007161E2">
              <w:t>,</w:t>
            </w:r>
            <w:r w:rsidR="007161E2" w:rsidRPr="00FD3914" w:rsidDel="00FD3914">
              <w:t xml:space="preserve"> </w:t>
            </w:r>
            <w:r w:rsidR="007161E2" w:rsidRPr="00FD3914">
              <w:t>p</w:t>
            </w:r>
            <w:r w:rsidR="007161E2" w:rsidRPr="004D1847">
              <w:t>er raccogliere tutte le informazioni utili di carattere preventivo per concordare l’accesso e la protezione dei lavoratori</w:t>
            </w:r>
          </w:p>
          <w:p w14:paraId="7086C440" w14:textId="2F9238CD" w:rsidR="007161E2" w:rsidRPr="004D1847" w:rsidDel="0066597A" w:rsidRDefault="00202452" w:rsidP="001F5B7E">
            <w:pPr>
              <w:spacing w:before="0"/>
              <w:ind w:left="292" w:hanging="292"/>
            </w:pPr>
            <w:r>
              <w:rPr>
                <w:rFonts w:cs="Arial"/>
              </w:rPr>
              <w:fldChar w:fldCharType="begin">
                <w:ffData>
                  <w:name w:val=""/>
                  <w:enabled/>
                  <w:calcOnExit/>
                  <w:helpText w:type="text" w:val="X"/>
                  <w:checkBox>
                    <w:size w:val="18"/>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r w:rsidR="007161E2" w:rsidRPr="004D1847">
              <w:t xml:space="preserve"> </w:t>
            </w:r>
            <w:r w:rsidR="007161E2">
              <w:t xml:space="preserve">Movimentare solamente carichi  </w:t>
            </w:r>
            <w:r w:rsidR="007161E2" w:rsidRPr="00631C22">
              <w:t xml:space="preserve"> compatibili per peso e</w:t>
            </w:r>
            <w:r w:rsidR="007161E2">
              <w:t xml:space="preserve"> </w:t>
            </w:r>
            <w:r w:rsidR="007161E2" w:rsidRPr="00631C22">
              <w:t>dimensioni con le caratteristiche del mezzo</w:t>
            </w:r>
          </w:p>
          <w:p w14:paraId="7D23C96D" w14:textId="2CF11D0C" w:rsidR="007161E2" w:rsidRPr="004D1847" w:rsidDel="0066597A" w:rsidRDefault="00202452" w:rsidP="001F5B7E">
            <w:pPr>
              <w:spacing w:before="0"/>
              <w:ind w:left="292" w:hanging="292"/>
            </w:pPr>
            <w:r>
              <w:rPr>
                <w:rFonts w:cs="Arial"/>
              </w:rPr>
              <w:fldChar w:fldCharType="begin">
                <w:ffData>
                  <w:name w:val=""/>
                  <w:enabled/>
                  <w:calcOnExit/>
                  <w:helpText w:type="text" w:val="X"/>
                  <w:checkBox>
                    <w:size w:val="18"/>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r w:rsidR="007161E2" w:rsidRPr="004D1847">
              <w:t xml:space="preserve"> </w:t>
            </w:r>
            <w:r w:rsidR="007161E2">
              <w:t xml:space="preserve">Prevedere la </w:t>
            </w:r>
            <w:r w:rsidR="007161E2" w:rsidRPr="004D1847">
              <w:t>presenza di persona a terra in ausilio per segnalare la movimentazione di materiale ingombrante</w:t>
            </w:r>
          </w:p>
          <w:p w14:paraId="60F3564D" w14:textId="0B7C332D" w:rsidR="007161E2" w:rsidRPr="004D1847" w:rsidDel="0066597A" w:rsidRDefault="00202452" w:rsidP="001F5B7E">
            <w:pPr>
              <w:spacing w:before="0"/>
              <w:ind w:left="292" w:hanging="292"/>
            </w:pPr>
            <w:r>
              <w:rPr>
                <w:rFonts w:cs="Arial"/>
              </w:rPr>
              <w:fldChar w:fldCharType="begin">
                <w:ffData>
                  <w:name w:val=""/>
                  <w:enabled/>
                  <w:calcOnExit/>
                  <w:helpText w:type="text" w:val="X"/>
                  <w:checkBox>
                    <w:size w:val="18"/>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r w:rsidR="007161E2" w:rsidRPr="00D61DAA">
              <w:tab/>
            </w:r>
            <w:r w:rsidR="007161E2">
              <w:t>Impegnare le zone di carico/scarico solo quando non sono utilizzate da  altri soggetti</w:t>
            </w:r>
            <w:r w:rsidR="007161E2" w:rsidRPr="00494C1F" w:rsidDel="00803AA5">
              <w:rPr>
                <w:sz w:val="24"/>
                <w:szCs w:val="24"/>
              </w:rPr>
              <w:t xml:space="preserve"> </w:t>
            </w:r>
          </w:p>
          <w:p w14:paraId="7242C3FA" w14:textId="5D37FBE3" w:rsidR="007161E2" w:rsidRPr="00494C1F" w:rsidRDefault="00202452" w:rsidP="001F5B7E">
            <w:pPr>
              <w:spacing w:before="0"/>
              <w:ind w:left="292" w:hanging="292"/>
              <w:rPr>
                <w:sz w:val="24"/>
                <w:szCs w:val="24"/>
              </w:rPr>
            </w:pPr>
            <w:r>
              <w:rPr>
                <w:rFonts w:cs="Arial"/>
              </w:rPr>
              <w:fldChar w:fldCharType="begin">
                <w:ffData>
                  <w:name w:val=""/>
                  <w:enabled/>
                  <w:calcOnExit/>
                  <w:helpText w:type="text" w:val="X"/>
                  <w:checkBox>
                    <w:size w:val="18"/>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r w:rsidR="007161E2" w:rsidRPr="00D61DAA">
              <w:tab/>
            </w:r>
            <w:r w:rsidR="007161E2">
              <w:t>Non sostare nelle aree di deposito materiali</w:t>
            </w:r>
          </w:p>
          <w:p w14:paraId="06653F44" w14:textId="55C86B1B" w:rsidR="007161E2" w:rsidRPr="004D1847" w:rsidRDefault="00202452" w:rsidP="001F5B7E">
            <w:pPr>
              <w:spacing w:before="0"/>
              <w:ind w:left="292" w:hanging="292"/>
            </w:pPr>
            <w:r>
              <w:rPr>
                <w:rFonts w:cs="Arial"/>
              </w:rPr>
              <w:fldChar w:fldCharType="begin">
                <w:ffData>
                  <w:name w:val=""/>
                  <w:enabled/>
                  <w:calcOnExit/>
                  <w:helpText w:type="text" w:val="X"/>
                  <w:checkBox>
                    <w:size w:val="18"/>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r w:rsidR="007161E2" w:rsidRPr="00D61DAA">
              <w:tab/>
            </w:r>
            <w:r w:rsidR="007161E2" w:rsidRPr="00494C1F">
              <w:t xml:space="preserve"> </w:t>
            </w:r>
            <w:r w:rsidR="007161E2">
              <w:t>Indossare Indumenti alta visibilità e adeguati DPI</w:t>
            </w:r>
          </w:p>
          <w:p w14:paraId="7538C77A" w14:textId="77777777" w:rsidR="007161E2" w:rsidRPr="004D1847" w:rsidRDefault="007161E2" w:rsidP="001F5B7E">
            <w:pPr>
              <w:spacing w:before="0"/>
              <w:ind w:left="292" w:hanging="292"/>
            </w:pPr>
            <w:r>
              <w:rPr>
                <w:rFonts w:cs="Arial"/>
              </w:rPr>
              <w:fldChar w:fldCharType="begin">
                <w:ffData>
                  <w:name w:val=""/>
                  <w:enabled/>
                  <w:calcOnExit/>
                  <w:helpText w:type="text" w:val="X"/>
                  <w:checkBox>
                    <w:size w:val="18"/>
                    <w:default w:val="0"/>
                    <w:checked w:val="0"/>
                  </w:checkBox>
                </w:ffData>
              </w:fldChar>
            </w:r>
            <w:r>
              <w:rPr>
                <w:rFonts w:cs="Arial"/>
              </w:rPr>
              <w:instrText xml:space="preserve"> FORMCHECKBOX </w:instrText>
            </w:r>
            <w:r>
              <w:rPr>
                <w:rFonts w:cs="Arial"/>
              </w:rPr>
            </w:r>
            <w:r>
              <w:rPr>
                <w:rFonts w:cs="Arial"/>
              </w:rPr>
              <w:fldChar w:fldCharType="separate"/>
            </w:r>
            <w:r>
              <w:rPr>
                <w:rFonts w:cs="Arial"/>
              </w:rPr>
              <w:fldChar w:fldCharType="end"/>
            </w:r>
            <w:r w:rsidRPr="004D1847">
              <w:t xml:space="preserve"> Ulteriori MPP (indicare quali)</w:t>
            </w:r>
          </w:p>
          <w:p w14:paraId="1E4980DE" w14:textId="77777777" w:rsidR="007161E2" w:rsidRPr="004D1847" w:rsidDel="0066597A" w:rsidRDefault="007161E2" w:rsidP="001F5B7E">
            <w:pPr>
              <w:ind w:left="292" w:hanging="292"/>
            </w:pPr>
          </w:p>
        </w:tc>
        <w:tc>
          <w:tcPr>
            <w:tcW w:w="1958" w:type="dxa"/>
            <w:gridSpan w:val="3"/>
            <w:vMerge w:val="restart"/>
            <w:shd w:val="clear" w:color="auto" w:fill="auto"/>
          </w:tcPr>
          <w:p w14:paraId="2808078D" w14:textId="38A3FE7A" w:rsidR="007161E2" w:rsidRPr="009B0FF6" w:rsidRDefault="009B0FF6" w:rsidP="001F5B7E">
            <w:pPr>
              <w:spacing w:before="0"/>
              <w:jc w:val="left"/>
              <w:rPr>
                <w:sz w:val="24"/>
                <w:szCs w:val="24"/>
              </w:rPr>
            </w:pPr>
            <w:r>
              <w:t xml:space="preserve">             </w:t>
            </w:r>
            <w:r w:rsidRPr="009B0FF6">
              <w:rPr>
                <w:sz w:val="24"/>
                <w:szCs w:val="24"/>
              </w:rPr>
              <w:t>c/f</w:t>
            </w:r>
          </w:p>
          <w:p w14:paraId="13226804" w14:textId="77777777" w:rsidR="009B0FF6" w:rsidRPr="009B0FF6" w:rsidRDefault="009B0FF6" w:rsidP="001F5B7E">
            <w:pPr>
              <w:spacing w:before="0"/>
              <w:jc w:val="left"/>
              <w:rPr>
                <w:sz w:val="24"/>
                <w:szCs w:val="24"/>
              </w:rPr>
            </w:pPr>
          </w:p>
          <w:p w14:paraId="70F2B3C5" w14:textId="77777777" w:rsidR="009B0FF6" w:rsidRPr="009B0FF6" w:rsidRDefault="009B0FF6" w:rsidP="001F5B7E">
            <w:pPr>
              <w:spacing w:before="0"/>
              <w:jc w:val="left"/>
              <w:rPr>
                <w:sz w:val="24"/>
                <w:szCs w:val="24"/>
              </w:rPr>
            </w:pPr>
          </w:p>
          <w:p w14:paraId="33E209CC" w14:textId="77777777" w:rsidR="009B0FF6" w:rsidRPr="009B0FF6" w:rsidRDefault="009B0FF6" w:rsidP="001F5B7E">
            <w:pPr>
              <w:spacing w:before="0"/>
              <w:jc w:val="left"/>
              <w:rPr>
                <w:sz w:val="24"/>
                <w:szCs w:val="24"/>
              </w:rPr>
            </w:pPr>
          </w:p>
          <w:p w14:paraId="40CEC240" w14:textId="77777777" w:rsidR="009B0FF6" w:rsidRPr="009B0FF6" w:rsidRDefault="009B0FF6" w:rsidP="001F5B7E">
            <w:pPr>
              <w:spacing w:before="0"/>
              <w:jc w:val="left"/>
              <w:rPr>
                <w:sz w:val="24"/>
                <w:szCs w:val="24"/>
              </w:rPr>
            </w:pPr>
          </w:p>
          <w:p w14:paraId="0C291305" w14:textId="77777777" w:rsidR="009B0FF6" w:rsidRPr="009B0FF6" w:rsidRDefault="009B0FF6" w:rsidP="001F5B7E">
            <w:pPr>
              <w:spacing w:before="0"/>
              <w:jc w:val="left"/>
              <w:rPr>
                <w:sz w:val="24"/>
                <w:szCs w:val="24"/>
              </w:rPr>
            </w:pPr>
          </w:p>
          <w:p w14:paraId="1F63B957" w14:textId="12A3726E" w:rsidR="009B0FF6" w:rsidRPr="009B0FF6" w:rsidRDefault="009B0FF6" w:rsidP="001F5B7E">
            <w:pPr>
              <w:spacing w:before="0"/>
              <w:jc w:val="left"/>
              <w:rPr>
                <w:sz w:val="22"/>
                <w:szCs w:val="22"/>
              </w:rPr>
            </w:pPr>
            <w:r w:rsidRPr="009B0FF6">
              <w:rPr>
                <w:sz w:val="24"/>
                <w:szCs w:val="24"/>
              </w:rPr>
              <w:t xml:space="preserve">           </w:t>
            </w:r>
            <w:r w:rsidRPr="009B0FF6">
              <w:rPr>
                <w:sz w:val="22"/>
                <w:szCs w:val="22"/>
              </w:rPr>
              <w:t>C</w:t>
            </w:r>
          </w:p>
          <w:p w14:paraId="79B3CB50" w14:textId="680A56BA" w:rsidR="009B0FF6" w:rsidRPr="009B0FF6" w:rsidRDefault="009B0FF6" w:rsidP="001F5B7E">
            <w:pPr>
              <w:spacing w:before="0"/>
              <w:jc w:val="left"/>
              <w:rPr>
                <w:sz w:val="24"/>
                <w:szCs w:val="24"/>
              </w:rPr>
            </w:pPr>
            <w:r>
              <w:rPr>
                <w:sz w:val="24"/>
                <w:szCs w:val="24"/>
              </w:rPr>
              <w:t xml:space="preserve">           </w:t>
            </w:r>
            <w:r w:rsidRPr="009B0FF6">
              <w:rPr>
                <w:sz w:val="24"/>
                <w:szCs w:val="24"/>
              </w:rPr>
              <w:t>C</w:t>
            </w:r>
          </w:p>
          <w:p w14:paraId="003B714F" w14:textId="77777777" w:rsidR="009B0FF6" w:rsidRDefault="009B0FF6" w:rsidP="001F5B7E">
            <w:pPr>
              <w:spacing w:before="0"/>
              <w:jc w:val="left"/>
              <w:rPr>
                <w:sz w:val="32"/>
                <w:szCs w:val="32"/>
              </w:rPr>
            </w:pPr>
          </w:p>
          <w:p w14:paraId="33E50B57" w14:textId="54520D72" w:rsidR="00FF330C" w:rsidRPr="00FF330C" w:rsidRDefault="009B0FF6" w:rsidP="001F5B7E">
            <w:pPr>
              <w:spacing w:before="0"/>
              <w:jc w:val="left"/>
              <w:rPr>
                <w:sz w:val="24"/>
                <w:szCs w:val="24"/>
              </w:rPr>
            </w:pPr>
            <w:r>
              <w:rPr>
                <w:sz w:val="32"/>
                <w:szCs w:val="32"/>
              </w:rPr>
              <w:t xml:space="preserve">        </w:t>
            </w:r>
            <w:r w:rsidR="00FF330C" w:rsidRPr="00FF330C">
              <w:rPr>
                <w:sz w:val="24"/>
                <w:szCs w:val="24"/>
              </w:rPr>
              <w:t>C</w:t>
            </w:r>
          </w:p>
          <w:p w14:paraId="52EF2F8E" w14:textId="77777777" w:rsidR="009B0FF6" w:rsidRDefault="00FF330C" w:rsidP="001F5B7E">
            <w:pPr>
              <w:spacing w:before="0"/>
              <w:jc w:val="left"/>
              <w:rPr>
                <w:sz w:val="32"/>
                <w:szCs w:val="32"/>
              </w:rPr>
            </w:pPr>
            <w:r>
              <w:rPr>
                <w:sz w:val="32"/>
                <w:szCs w:val="32"/>
              </w:rPr>
              <w:t xml:space="preserve">        </w:t>
            </w:r>
            <w:r w:rsidR="009B0FF6" w:rsidRPr="009B0FF6">
              <w:rPr>
                <w:sz w:val="32"/>
                <w:szCs w:val="32"/>
              </w:rPr>
              <w:t>c</w:t>
            </w:r>
          </w:p>
          <w:p w14:paraId="04E18DB5" w14:textId="6E3A5E9A" w:rsidR="00674165" w:rsidRPr="009B0FF6" w:rsidRDefault="00674165" w:rsidP="001F5B7E">
            <w:pPr>
              <w:spacing w:before="0"/>
              <w:jc w:val="left"/>
              <w:rPr>
                <w:sz w:val="32"/>
                <w:szCs w:val="32"/>
              </w:rPr>
            </w:pPr>
            <w:r>
              <w:rPr>
                <w:sz w:val="32"/>
                <w:szCs w:val="32"/>
              </w:rPr>
              <w:t xml:space="preserve">        c</w:t>
            </w:r>
          </w:p>
        </w:tc>
      </w:tr>
      <w:tr w:rsidR="007161E2" w:rsidRPr="00BB62A8" w14:paraId="282F054C" w14:textId="77777777" w:rsidTr="00E52067">
        <w:trPr>
          <w:trHeight w:val="2085"/>
        </w:trPr>
        <w:tc>
          <w:tcPr>
            <w:tcW w:w="1843" w:type="dxa"/>
            <w:gridSpan w:val="2"/>
            <w:vMerge/>
            <w:vAlign w:val="center"/>
          </w:tcPr>
          <w:p w14:paraId="6FA29E82" w14:textId="77777777" w:rsidR="007161E2" w:rsidRPr="00971DAD" w:rsidRDefault="007161E2" w:rsidP="001F5B7E">
            <w:pPr>
              <w:spacing w:before="0"/>
              <w:ind w:left="300" w:hanging="300"/>
              <w:jc w:val="left"/>
            </w:pPr>
          </w:p>
        </w:tc>
        <w:tc>
          <w:tcPr>
            <w:tcW w:w="4253" w:type="dxa"/>
            <w:shd w:val="clear" w:color="auto" w:fill="auto"/>
            <w:vAlign w:val="center"/>
          </w:tcPr>
          <w:p w14:paraId="4CA7CE9F" w14:textId="271612FE" w:rsidR="007161E2" w:rsidRDefault="00202452" w:rsidP="001F5B7E">
            <w:pPr>
              <w:tabs>
                <w:tab w:val="left" w:pos="175"/>
              </w:tabs>
              <w:spacing w:before="0"/>
              <w:ind w:left="175" w:hanging="185"/>
              <w:jc w:val="left"/>
            </w:pPr>
            <w:r>
              <w:rPr>
                <w:rFonts w:cs="Arial"/>
              </w:rPr>
              <w:fldChar w:fldCharType="begin">
                <w:ffData>
                  <w:name w:val=""/>
                  <w:enabled/>
                  <w:calcOnExit/>
                  <w:helpText w:type="text" w:val="X"/>
                  <w:checkBox>
                    <w:size w:val="18"/>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r w:rsidR="007161E2" w:rsidRPr="0050325E">
              <w:t xml:space="preserve">Urti, contatti degli elementi movimentati da altri fornitori presenti nei luoghi di lavoro con lavoratori del fornitore principale </w:t>
            </w:r>
          </w:p>
          <w:p w14:paraId="5CAE8B18" w14:textId="77777777" w:rsidR="007161E2" w:rsidRDefault="007161E2" w:rsidP="001F5B7E">
            <w:pPr>
              <w:tabs>
                <w:tab w:val="left" w:pos="290"/>
              </w:tabs>
              <w:spacing w:before="0"/>
              <w:jc w:val="left"/>
            </w:pPr>
          </w:p>
          <w:p w14:paraId="2F1AEFB0" w14:textId="77777777" w:rsidR="007161E2" w:rsidRPr="0050325E" w:rsidRDefault="007161E2" w:rsidP="001F5B7E">
            <w:pPr>
              <w:tabs>
                <w:tab w:val="left" w:pos="290"/>
              </w:tabs>
              <w:spacing w:before="0"/>
              <w:ind w:left="-10"/>
              <w:jc w:val="left"/>
            </w:pPr>
          </w:p>
        </w:tc>
        <w:tc>
          <w:tcPr>
            <w:tcW w:w="1824" w:type="dxa"/>
            <w:gridSpan w:val="2"/>
          </w:tcPr>
          <w:p w14:paraId="11CED3DE" w14:textId="77777777" w:rsidR="009B0FF6" w:rsidRDefault="009B0FF6" w:rsidP="009B0FF6">
            <w:pPr>
              <w:spacing w:before="0"/>
              <w:ind w:left="292" w:hanging="292"/>
              <w:jc w:val="center"/>
              <w:rPr>
                <w:sz w:val="24"/>
                <w:szCs w:val="24"/>
              </w:rPr>
            </w:pPr>
          </w:p>
          <w:p w14:paraId="6A434353" w14:textId="77777777" w:rsidR="009B0FF6" w:rsidRDefault="009B0FF6" w:rsidP="009B0FF6">
            <w:pPr>
              <w:spacing w:before="0"/>
              <w:ind w:left="292" w:hanging="292"/>
              <w:jc w:val="center"/>
              <w:rPr>
                <w:sz w:val="24"/>
                <w:szCs w:val="24"/>
              </w:rPr>
            </w:pPr>
          </w:p>
          <w:p w14:paraId="4DD184A5" w14:textId="77777777" w:rsidR="009B0FF6" w:rsidRDefault="009B0FF6" w:rsidP="009B0FF6">
            <w:pPr>
              <w:spacing w:before="0"/>
              <w:ind w:left="292" w:hanging="292"/>
              <w:jc w:val="center"/>
              <w:rPr>
                <w:sz w:val="24"/>
                <w:szCs w:val="24"/>
              </w:rPr>
            </w:pPr>
          </w:p>
          <w:p w14:paraId="3769EFDB" w14:textId="317AC482" w:rsidR="007161E2" w:rsidRPr="004D1847" w:rsidRDefault="009B0FF6" w:rsidP="009B0FF6">
            <w:pPr>
              <w:spacing w:before="0"/>
              <w:ind w:left="292" w:hanging="292"/>
              <w:jc w:val="center"/>
            </w:pPr>
            <w:r>
              <w:rPr>
                <w:sz w:val="24"/>
                <w:szCs w:val="24"/>
              </w:rPr>
              <w:t>1x4=4</w:t>
            </w:r>
          </w:p>
        </w:tc>
        <w:tc>
          <w:tcPr>
            <w:tcW w:w="5006" w:type="dxa"/>
            <w:gridSpan w:val="2"/>
            <w:vMerge/>
            <w:shd w:val="clear" w:color="auto" w:fill="auto"/>
            <w:vAlign w:val="center"/>
          </w:tcPr>
          <w:p w14:paraId="762371E2" w14:textId="77777777" w:rsidR="007161E2" w:rsidRPr="004D1847" w:rsidRDefault="007161E2" w:rsidP="001F5B7E">
            <w:pPr>
              <w:spacing w:before="0"/>
              <w:ind w:left="292" w:hanging="292"/>
            </w:pPr>
          </w:p>
        </w:tc>
        <w:tc>
          <w:tcPr>
            <w:tcW w:w="1958" w:type="dxa"/>
            <w:gridSpan w:val="3"/>
            <w:vMerge/>
            <w:shd w:val="clear" w:color="auto" w:fill="auto"/>
          </w:tcPr>
          <w:p w14:paraId="48D4D653" w14:textId="77777777" w:rsidR="007161E2" w:rsidRPr="0050325E" w:rsidRDefault="007161E2" w:rsidP="001F5B7E">
            <w:pPr>
              <w:spacing w:before="0"/>
              <w:jc w:val="left"/>
            </w:pPr>
          </w:p>
        </w:tc>
      </w:tr>
      <w:tr w:rsidR="009B0FF6" w:rsidRPr="00BB62A8" w14:paraId="2B3948E4" w14:textId="77777777" w:rsidTr="00E52067">
        <w:trPr>
          <w:trHeight w:val="1265"/>
        </w:trPr>
        <w:tc>
          <w:tcPr>
            <w:tcW w:w="1843" w:type="dxa"/>
            <w:gridSpan w:val="2"/>
            <w:vMerge w:val="restart"/>
            <w:vAlign w:val="center"/>
          </w:tcPr>
          <w:p w14:paraId="2EEAF19A" w14:textId="756A603E" w:rsidR="009B0FF6" w:rsidRPr="00971DAD" w:rsidRDefault="00202452" w:rsidP="009B0FF6">
            <w:pPr>
              <w:spacing w:before="0"/>
              <w:ind w:left="300" w:hanging="300"/>
              <w:jc w:val="left"/>
            </w:pPr>
            <w:r>
              <w:rPr>
                <w:rFonts w:cs="Arial"/>
              </w:rPr>
              <w:fldChar w:fldCharType="begin">
                <w:ffData>
                  <w:name w:val=""/>
                  <w:enabled/>
                  <w:calcOnExit/>
                  <w:helpText w:type="text" w:val="X"/>
                  <w:checkBox>
                    <w:size w:val="18"/>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r w:rsidR="009B0FF6">
              <w:rPr>
                <w:rFonts w:cs="Arial"/>
              </w:rPr>
              <w:t xml:space="preserve"> </w:t>
            </w:r>
            <w:r w:rsidR="009B0FF6" w:rsidRPr="00971DAD">
              <w:t xml:space="preserve">Lavorazioni in quota </w:t>
            </w:r>
            <w:r w:rsidR="009B0FF6">
              <w:t xml:space="preserve">o lontane dal suolo </w:t>
            </w:r>
          </w:p>
        </w:tc>
        <w:tc>
          <w:tcPr>
            <w:tcW w:w="4253" w:type="dxa"/>
            <w:vAlign w:val="center"/>
          </w:tcPr>
          <w:p w14:paraId="0643753E" w14:textId="16B175E6" w:rsidR="009B0FF6" w:rsidRPr="00961AF3" w:rsidDel="003D4BF0" w:rsidRDefault="00202452" w:rsidP="009B0FF6">
            <w:pPr>
              <w:tabs>
                <w:tab w:val="left" w:pos="175"/>
              </w:tabs>
              <w:spacing w:before="0"/>
              <w:ind w:left="175" w:hanging="185"/>
              <w:jc w:val="left"/>
              <w:rPr>
                <w:rFonts w:cs="Arial"/>
              </w:rPr>
            </w:pPr>
            <w:r>
              <w:rPr>
                <w:rFonts w:cs="Arial"/>
              </w:rPr>
              <w:fldChar w:fldCharType="begin">
                <w:ffData>
                  <w:name w:val=""/>
                  <w:enabled/>
                  <w:calcOnExit/>
                  <w:helpText w:type="text" w:val="X"/>
                  <w:checkBox>
                    <w:size w:val="18"/>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r w:rsidR="009B0FF6" w:rsidRPr="00961AF3">
              <w:rPr>
                <w:rFonts w:cs="Arial"/>
              </w:rPr>
              <w:t>Caduta materiale dall’alto con rischio di colpire personale sottostante.</w:t>
            </w:r>
          </w:p>
        </w:tc>
        <w:tc>
          <w:tcPr>
            <w:tcW w:w="1843" w:type="dxa"/>
            <w:gridSpan w:val="3"/>
          </w:tcPr>
          <w:p w14:paraId="53F63BCD" w14:textId="77777777" w:rsidR="009B0FF6" w:rsidRDefault="009B0FF6" w:rsidP="009B0FF6">
            <w:pPr>
              <w:spacing w:before="0"/>
              <w:ind w:left="292" w:hanging="292"/>
              <w:jc w:val="center"/>
              <w:rPr>
                <w:sz w:val="24"/>
                <w:szCs w:val="24"/>
              </w:rPr>
            </w:pPr>
          </w:p>
          <w:p w14:paraId="6F6E586C" w14:textId="77777777" w:rsidR="009B0FF6" w:rsidRDefault="009B0FF6" w:rsidP="009B0FF6">
            <w:pPr>
              <w:spacing w:before="0"/>
              <w:rPr>
                <w:sz w:val="24"/>
                <w:szCs w:val="24"/>
              </w:rPr>
            </w:pPr>
          </w:p>
          <w:p w14:paraId="64F58C42" w14:textId="3BFCE1C7" w:rsidR="009B0FF6" w:rsidRPr="00487C5E" w:rsidRDefault="009B0FF6" w:rsidP="009B0FF6">
            <w:pPr>
              <w:spacing w:before="0"/>
              <w:jc w:val="center"/>
              <w:rPr>
                <w:sz w:val="24"/>
                <w:szCs w:val="24"/>
              </w:rPr>
            </w:pPr>
            <w:r>
              <w:rPr>
                <w:sz w:val="24"/>
                <w:szCs w:val="24"/>
              </w:rPr>
              <w:t>1x4=4</w:t>
            </w:r>
          </w:p>
        </w:tc>
        <w:tc>
          <w:tcPr>
            <w:tcW w:w="4987" w:type="dxa"/>
            <w:vMerge w:val="restart"/>
            <w:shd w:val="clear" w:color="auto" w:fill="auto"/>
            <w:vAlign w:val="center"/>
          </w:tcPr>
          <w:p w14:paraId="3B12BDC8" w14:textId="1A6ACDD0" w:rsidR="009B0FF6" w:rsidRPr="009B1C4F" w:rsidDel="0066597A" w:rsidRDefault="00202452" w:rsidP="009B0FF6">
            <w:pPr>
              <w:spacing w:before="0"/>
              <w:ind w:left="292" w:hanging="292"/>
              <w:rPr>
                <w:rFonts w:cs="Arial"/>
              </w:rPr>
            </w:pPr>
            <w:r>
              <w:rPr>
                <w:rFonts w:cs="Arial"/>
              </w:rPr>
              <w:fldChar w:fldCharType="begin">
                <w:ffData>
                  <w:name w:val=""/>
                  <w:enabled/>
                  <w:calcOnExit/>
                  <w:helpText w:type="text" w:val="X"/>
                  <w:checkBox>
                    <w:size w:val="18"/>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r w:rsidR="009B0FF6" w:rsidRPr="004C2858">
              <w:t xml:space="preserve"> </w:t>
            </w:r>
            <w:r w:rsidR="009B0FF6" w:rsidRPr="009B1C4F">
              <w:t xml:space="preserve">Segregare le aree di intervento. Vietare l'accesso alle persone non addette ai lavori applicando la segnaletica di divieto e avvertimento necessaria. Se interessa o è nell'immediata vicinanza della sede stradale o della viabilità interna, predisporre la necessaria segnaletica stradale, attenendosi alle norme del </w:t>
            </w:r>
            <w:r w:rsidR="009B0FF6" w:rsidRPr="009B1C4F">
              <w:rPr>
                <w:rFonts w:cs="Arial"/>
              </w:rPr>
              <w:t>codice della strada e al regolamento d'attuazione</w:t>
            </w:r>
          </w:p>
          <w:p w14:paraId="59077A85" w14:textId="2DB8FC6A" w:rsidR="009B0FF6" w:rsidRPr="009B1C4F" w:rsidRDefault="00CF7E02" w:rsidP="009B0FF6">
            <w:pPr>
              <w:spacing w:before="0"/>
              <w:ind w:left="292" w:hanging="292"/>
              <w:rPr>
                <w:rFonts w:cs="Arial"/>
              </w:rPr>
            </w:pPr>
            <w:ins w:id="59" w:author="Alessandro Benatti" w:date="2025-03-25T11:27:00Z" w16du:dateUtc="2025-03-25T10:27:00Z">
              <w:r>
                <w:rPr>
                  <w:rFonts w:cs="Arial"/>
                </w:rPr>
                <w:fldChar w:fldCharType="begin">
                  <w:ffData>
                    <w:name w:val=""/>
                    <w:enabled/>
                    <w:calcOnExit/>
                    <w:helpText w:type="text" w:val="X"/>
                    <w:checkBox>
                      <w:size w:val="18"/>
                      <w:default w:val="0"/>
                    </w:checkBox>
                  </w:ffData>
                </w:fldChar>
              </w:r>
              <w:r>
                <w:rPr>
                  <w:rFonts w:cs="Arial"/>
                </w:rPr>
                <w:instrText xml:space="preserve"> FORMCHECKBOX </w:instrText>
              </w:r>
              <w:r>
                <w:rPr>
                  <w:rFonts w:cs="Arial"/>
                </w:rPr>
              </w:r>
              <w:r>
                <w:rPr>
                  <w:rFonts w:cs="Arial"/>
                </w:rPr>
                <w:fldChar w:fldCharType="separate"/>
              </w:r>
              <w:r>
                <w:rPr>
                  <w:rFonts w:cs="Arial"/>
                </w:rPr>
                <w:fldChar w:fldCharType="end"/>
              </w:r>
            </w:ins>
            <w:del w:id="60" w:author="Alessandro Benatti" w:date="2025-03-25T11:27:00Z" w16du:dateUtc="2025-03-25T10:27:00Z">
              <w:r w:rsidR="00202452" w:rsidDel="00CF7E02">
                <w:rPr>
                  <w:rFonts w:cs="Arial"/>
                </w:rPr>
                <w:fldChar w:fldCharType="begin">
                  <w:ffData>
                    <w:name w:val=""/>
                    <w:enabled/>
                    <w:calcOnExit/>
                    <w:helpText w:type="text" w:val="X"/>
                    <w:checkBox>
                      <w:size w:val="18"/>
                      <w:default w:val="1"/>
                    </w:checkBox>
                  </w:ffData>
                </w:fldChar>
              </w:r>
              <w:r w:rsidR="00202452" w:rsidDel="00CF7E02">
                <w:rPr>
                  <w:rFonts w:cs="Arial"/>
                </w:rPr>
                <w:delInstrText xml:space="preserve"> FORMCHECKBOX </w:delInstrText>
              </w:r>
              <w:r w:rsidR="00202452" w:rsidDel="00CF7E02">
                <w:rPr>
                  <w:rFonts w:cs="Arial"/>
                </w:rPr>
              </w:r>
              <w:r w:rsidR="00202452" w:rsidDel="00CF7E02">
                <w:rPr>
                  <w:rFonts w:cs="Arial"/>
                </w:rPr>
                <w:fldChar w:fldCharType="separate"/>
              </w:r>
              <w:r w:rsidR="00202452" w:rsidDel="00CF7E02">
                <w:rPr>
                  <w:rFonts w:cs="Arial"/>
                </w:rPr>
                <w:fldChar w:fldCharType="end"/>
              </w:r>
            </w:del>
            <w:r w:rsidR="009B0FF6" w:rsidRPr="009B1C4F">
              <w:rPr>
                <w:rFonts w:cs="Arial"/>
              </w:rPr>
              <w:t xml:space="preserve">  Indossare adeguati DPI </w:t>
            </w:r>
          </w:p>
          <w:p w14:paraId="0EF42A7E" w14:textId="2966E6BC" w:rsidR="009B0FF6" w:rsidRPr="001F5B7E" w:rsidRDefault="00CF7E02" w:rsidP="009B0FF6">
            <w:pPr>
              <w:spacing w:before="0"/>
              <w:ind w:left="292" w:hanging="292"/>
              <w:rPr>
                <w:rFonts w:cs="Arial"/>
              </w:rPr>
            </w:pPr>
            <w:ins w:id="61" w:author="Alessandro Benatti" w:date="2025-03-25T11:27:00Z" w16du:dateUtc="2025-03-25T10:27:00Z">
              <w:r>
                <w:rPr>
                  <w:rFonts w:cs="Arial"/>
                </w:rPr>
                <w:fldChar w:fldCharType="begin">
                  <w:ffData>
                    <w:name w:val=""/>
                    <w:enabled/>
                    <w:calcOnExit/>
                    <w:helpText w:type="text" w:val="X"/>
                    <w:checkBox>
                      <w:size w:val="18"/>
                      <w:default w:val="0"/>
                    </w:checkBox>
                  </w:ffData>
                </w:fldChar>
              </w:r>
              <w:r>
                <w:rPr>
                  <w:rFonts w:cs="Arial"/>
                </w:rPr>
                <w:instrText xml:space="preserve"> FORMCHECKBOX </w:instrText>
              </w:r>
              <w:r>
                <w:rPr>
                  <w:rFonts w:cs="Arial"/>
                </w:rPr>
              </w:r>
              <w:r>
                <w:rPr>
                  <w:rFonts w:cs="Arial"/>
                </w:rPr>
                <w:fldChar w:fldCharType="separate"/>
              </w:r>
              <w:r>
                <w:rPr>
                  <w:rFonts w:cs="Arial"/>
                </w:rPr>
                <w:fldChar w:fldCharType="end"/>
              </w:r>
            </w:ins>
            <w:del w:id="62" w:author="Alessandro Benatti" w:date="2025-03-25T11:27:00Z" w16du:dateUtc="2025-03-25T10:27:00Z">
              <w:r w:rsidR="00202452" w:rsidDel="00CF7E02">
                <w:rPr>
                  <w:rFonts w:cs="Arial"/>
                </w:rPr>
                <w:fldChar w:fldCharType="begin">
                  <w:ffData>
                    <w:name w:val=""/>
                    <w:enabled/>
                    <w:calcOnExit/>
                    <w:helpText w:type="text" w:val="X"/>
                    <w:checkBox>
                      <w:size w:val="18"/>
                      <w:default w:val="1"/>
                    </w:checkBox>
                  </w:ffData>
                </w:fldChar>
              </w:r>
              <w:r w:rsidR="00202452" w:rsidDel="00CF7E02">
                <w:rPr>
                  <w:rFonts w:cs="Arial"/>
                </w:rPr>
                <w:delInstrText xml:space="preserve"> FORMCHECKBOX </w:delInstrText>
              </w:r>
              <w:r w:rsidR="00202452" w:rsidDel="00CF7E02">
                <w:rPr>
                  <w:rFonts w:cs="Arial"/>
                </w:rPr>
              </w:r>
              <w:r w:rsidR="00202452" w:rsidDel="00CF7E02">
                <w:rPr>
                  <w:rFonts w:cs="Arial"/>
                </w:rPr>
                <w:fldChar w:fldCharType="separate"/>
              </w:r>
              <w:r w:rsidR="00202452" w:rsidDel="00CF7E02">
                <w:rPr>
                  <w:rFonts w:cs="Arial"/>
                </w:rPr>
                <w:fldChar w:fldCharType="end"/>
              </w:r>
            </w:del>
            <w:r w:rsidR="009B0FF6" w:rsidRPr="009B1C4F">
              <w:rPr>
                <w:rFonts w:cs="Arial"/>
              </w:rPr>
              <w:t xml:space="preserve"> Prevedere la presenza di idonei Dispositivi di </w:t>
            </w:r>
            <w:r w:rsidR="009B0FF6" w:rsidRPr="001F5B7E">
              <w:rPr>
                <w:rFonts w:cs="Arial"/>
              </w:rPr>
              <w:t>Protezione Collettiva o ancoraggi anticaduta</w:t>
            </w:r>
          </w:p>
          <w:p w14:paraId="480EE603" w14:textId="4F0C63C5" w:rsidR="009B0FF6" w:rsidRPr="001F5B7E" w:rsidRDefault="00CF7E02" w:rsidP="009B0FF6">
            <w:pPr>
              <w:spacing w:before="0"/>
              <w:ind w:left="292" w:hanging="292"/>
              <w:rPr>
                <w:rFonts w:cs="Arial"/>
              </w:rPr>
            </w:pPr>
            <w:ins w:id="63" w:author="Alessandro Benatti" w:date="2025-03-25T11:27:00Z" w16du:dateUtc="2025-03-25T10:27:00Z">
              <w:r>
                <w:rPr>
                  <w:rFonts w:cs="Arial"/>
                </w:rPr>
                <w:fldChar w:fldCharType="begin">
                  <w:ffData>
                    <w:name w:val=""/>
                    <w:enabled/>
                    <w:calcOnExit/>
                    <w:helpText w:type="text" w:val="X"/>
                    <w:checkBox>
                      <w:size w:val="18"/>
                      <w:default w:val="0"/>
                    </w:checkBox>
                  </w:ffData>
                </w:fldChar>
              </w:r>
              <w:r>
                <w:rPr>
                  <w:rFonts w:cs="Arial"/>
                </w:rPr>
                <w:instrText xml:space="preserve"> FORMCHECKBOX </w:instrText>
              </w:r>
              <w:r>
                <w:rPr>
                  <w:rFonts w:cs="Arial"/>
                </w:rPr>
              </w:r>
              <w:r>
                <w:rPr>
                  <w:rFonts w:cs="Arial"/>
                </w:rPr>
                <w:fldChar w:fldCharType="separate"/>
              </w:r>
              <w:r>
                <w:rPr>
                  <w:rFonts w:cs="Arial"/>
                </w:rPr>
                <w:fldChar w:fldCharType="end"/>
              </w:r>
            </w:ins>
            <w:del w:id="64" w:author="Alessandro Benatti" w:date="2025-03-25T11:27:00Z" w16du:dateUtc="2025-03-25T10:27:00Z">
              <w:r w:rsidR="00202452" w:rsidDel="00CF7E02">
                <w:rPr>
                  <w:rFonts w:cs="Arial"/>
                </w:rPr>
                <w:fldChar w:fldCharType="begin">
                  <w:ffData>
                    <w:name w:val=""/>
                    <w:enabled/>
                    <w:calcOnExit/>
                    <w:helpText w:type="text" w:val="X"/>
                    <w:checkBox>
                      <w:size w:val="18"/>
                      <w:default w:val="1"/>
                    </w:checkBox>
                  </w:ffData>
                </w:fldChar>
              </w:r>
              <w:r w:rsidR="00202452" w:rsidDel="00CF7E02">
                <w:rPr>
                  <w:rFonts w:cs="Arial"/>
                </w:rPr>
                <w:delInstrText xml:space="preserve"> FORMCHECKBOX </w:delInstrText>
              </w:r>
              <w:r w:rsidR="00202452" w:rsidDel="00CF7E02">
                <w:rPr>
                  <w:rFonts w:cs="Arial"/>
                </w:rPr>
              </w:r>
              <w:r w:rsidR="00202452" w:rsidDel="00CF7E02">
                <w:rPr>
                  <w:rFonts w:cs="Arial"/>
                </w:rPr>
                <w:fldChar w:fldCharType="separate"/>
              </w:r>
              <w:r w:rsidR="00202452" w:rsidDel="00CF7E02">
                <w:rPr>
                  <w:rFonts w:cs="Arial"/>
                </w:rPr>
                <w:fldChar w:fldCharType="end"/>
              </w:r>
            </w:del>
            <w:r w:rsidR="009B0FF6" w:rsidRPr="001F5B7E">
              <w:rPr>
                <w:rFonts w:cs="Arial"/>
              </w:rPr>
              <w:t xml:space="preserve"> Condividere procedure di accesso in copertura e di utilizzo linee vita/ancoraggio prima di accedere</w:t>
            </w:r>
          </w:p>
          <w:p w14:paraId="7E9ACA71" w14:textId="016EE8AB" w:rsidR="009B0FF6" w:rsidRPr="009B1C4F" w:rsidRDefault="00CF7E02" w:rsidP="009B0FF6">
            <w:pPr>
              <w:spacing w:before="0"/>
              <w:ind w:left="292" w:hanging="292"/>
              <w:rPr>
                <w:rFonts w:cs="Arial"/>
              </w:rPr>
            </w:pPr>
            <w:ins w:id="65" w:author="Alessandro Benatti" w:date="2025-03-25T11:27:00Z" w16du:dateUtc="2025-03-25T10:27:00Z">
              <w:r>
                <w:rPr>
                  <w:rFonts w:cs="Arial"/>
                </w:rPr>
                <w:fldChar w:fldCharType="begin">
                  <w:ffData>
                    <w:name w:val=""/>
                    <w:enabled/>
                    <w:calcOnExit/>
                    <w:helpText w:type="text" w:val="X"/>
                    <w:checkBox>
                      <w:size w:val="18"/>
                      <w:default w:val="0"/>
                    </w:checkBox>
                  </w:ffData>
                </w:fldChar>
              </w:r>
              <w:r>
                <w:rPr>
                  <w:rFonts w:cs="Arial"/>
                </w:rPr>
                <w:instrText xml:space="preserve"> FORMCHECKBOX </w:instrText>
              </w:r>
              <w:r>
                <w:rPr>
                  <w:rFonts w:cs="Arial"/>
                </w:rPr>
              </w:r>
              <w:r>
                <w:rPr>
                  <w:rFonts w:cs="Arial"/>
                </w:rPr>
                <w:fldChar w:fldCharType="separate"/>
              </w:r>
              <w:r>
                <w:rPr>
                  <w:rFonts w:cs="Arial"/>
                </w:rPr>
                <w:fldChar w:fldCharType="end"/>
              </w:r>
            </w:ins>
            <w:del w:id="66" w:author="Alessandro Benatti" w:date="2025-03-25T11:27:00Z" w16du:dateUtc="2025-03-25T10:27:00Z">
              <w:r w:rsidR="00202452" w:rsidDel="00CF7E02">
                <w:rPr>
                  <w:rFonts w:cs="Arial"/>
                </w:rPr>
                <w:fldChar w:fldCharType="begin">
                  <w:ffData>
                    <w:name w:val=""/>
                    <w:enabled/>
                    <w:calcOnExit/>
                    <w:helpText w:type="text" w:val="X"/>
                    <w:checkBox>
                      <w:size w:val="18"/>
                      <w:default w:val="1"/>
                    </w:checkBox>
                  </w:ffData>
                </w:fldChar>
              </w:r>
              <w:r w:rsidR="00202452" w:rsidDel="00CF7E02">
                <w:rPr>
                  <w:rFonts w:cs="Arial"/>
                </w:rPr>
                <w:delInstrText xml:space="preserve"> FORMCHECKBOX </w:delInstrText>
              </w:r>
              <w:r w:rsidR="00202452" w:rsidDel="00CF7E02">
                <w:rPr>
                  <w:rFonts w:cs="Arial"/>
                </w:rPr>
              </w:r>
              <w:r w:rsidR="00202452" w:rsidDel="00CF7E02">
                <w:rPr>
                  <w:rFonts w:cs="Arial"/>
                </w:rPr>
                <w:fldChar w:fldCharType="separate"/>
              </w:r>
              <w:r w:rsidR="00202452" w:rsidDel="00CF7E02">
                <w:rPr>
                  <w:rFonts w:cs="Arial"/>
                </w:rPr>
                <w:fldChar w:fldCharType="end"/>
              </w:r>
            </w:del>
            <w:r w:rsidR="009B0FF6" w:rsidRPr="001F5B7E">
              <w:rPr>
                <w:rFonts w:cs="Arial"/>
              </w:rPr>
              <w:t xml:space="preserve"> Accesso consentito solamente a personale adeguatamente formato</w:t>
            </w:r>
          </w:p>
          <w:p w14:paraId="13554A96" w14:textId="77777777" w:rsidR="009B0FF6" w:rsidRPr="009B1C4F" w:rsidRDefault="009B0FF6" w:rsidP="009B0FF6">
            <w:pPr>
              <w:spacing w:before="0"/>
              <w:ind w:left="292" w:hanging="292"/>
              <w:rPr>
                <w:rFonts w:cs="Arial"/>
              </w:rPr>
            </w:pPr>
            <w:r w:rsidRPr="009B1C4F">
              <w:rPr>
                <w:rFonts w:cs="Arial"/>
              </w:rPr>
              <w:fldChar w:fldCharType="begin">
                <w:ffData>
                  <w:name w:val=""/>
                  <w:enabled/>
                  <w:calcOnExit/>
                  <w:helpText w:type="text" w:val="X"/>
                  <w:checkBox>
                    <w:size w:val="18"/>
                    <w:default w:val="0"/>
                    <w:checked w:val="0"/>
                  </w:checkBox>
                </w:ffData>
              </w:fldChar>
            </w:r>
            <w:r w:rsidRPr="009B1C4F">
              <w:rPr>
                <w:rFonts w:cs="Arial"/>
              </w:rPr>
              <w:instrText xml:space="preserve"> FORMCHECKBOX </w:instrText>
            </w:r>
            <w:r w:rsidRPr="009B1C4F">
              <w:rPr>
                <w:rFonts w:cs="Arial"/>
              </w:rPr>
            </w:r>
            <w:r w:rsidRPr="009B1C4F">
              <w:rPr>
                <w:rFonts w:cs="Arial"/>
              </w:rPr>
              <w:fldChar w:fldCharType="separate"/>
            </w:r>
            <w:r w:rsidRPr="009B1C4F">
              <w:rPr>
                <w:rFonts w:cs="Arial"/>
              </w:rPr>
              <w:fldChar w:fldCharType="end"/>
            </w:r>
            <w:r w:rsidRPr="009B1C4F">
              <w:rPr>
                <w:rFonts w:cs="Arial"/>
              </w:rPr>
              <w:t xml:space="preserve"> Non utilizzare apprestamenti di fortuna per alzarsi dal suolo. </w:t>
            </w:r>
          </w:p>
          <w:p w14:paraId="4A1B27F2" w14:textId="6F8E843D" w:rsidR="009B0FF6" w:rsidRPr="009B1C4F" w:rsidDel="0066597A" w:rsidRDefault="00202452" w:rsidP="009B0FF6">
            <w:pPr>
              <w:spacing w:before="0"/>
              <w:ind w:left="292" w:hanging="292"/>
              <w:rPr>
                <w:rFonts w:cs="Arial"/>
              </w:rPr>
            </w:pPr>
            <w:r>
              <w:rPr>
                <w:rFonts w:cs="Arial"/>
              </w:rPr>
              <w:fldChar w:fldCharType="begin">
                <w:ffData>
                  <w:name w:val=""/>
                  <w:enabled/>
                  <w:calcOnExit/>
                  <w:helpText w:type="text" w:val="X"/>
                  <w:checkBox>
                    <w:size w:val="18"/>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r w:rsidR="009B0FF6" w:rsidRPr="009B1C4F">
              <w:rPr>
                <w:rFonts w:cs="Arial"/>
              </w:rPr>
              <w:t xml:space="preserve"> Utilizzare solo attrezzature conformi alla normativa </w:t>
            </w:r>
            <w:r w:rsidR="009B0FF6" w:rsidRPr="009B1C4F">
              <w:rPr>
                <w:rFonts w:cs="Arial"/>
              </w:rPr>
              <w:lastRenderedPageBreak/>
              <w:t>vigente, ben mantenuti, e nel pieno rispetto delle specifiche norme di sicurezza</w:t>
            </w:r>
          </w:p>
          <w:p w14:paraId="0ED84562" w14:textId="77777777" w:rsidR="009B0FF6" w:rsidRPr="00DD036B" w:rsidDel="0066597A" w:rsidRDefault="009B0FF6" w:rsidP="009B0FF6">
            <w:pPr>
              <w:spacing w:before="0"/>
              <w:ind w:left="292" w:hanging="292"/>
              <w:rPr>
                <w:sz w:val="24"/>
                <w:szCs w:val="24"/>
              </w:rPr>
            </w:pPr>
            <w:r w:rsidRPr="009B1C4F">
              <w:rPr>
                <w:rFonts w:cs="Arial"/>
              </w:rPr>
              <w:fldChar w:fldCharType="begin">
                <w:ffData>
                  <w:name w:val=""/>
                  <w:enabled/>
                  <w:calcOnExit/>
                  <w:helpText w:type="text" w:val="X"/>
                  <w:checkBox>
                    <w:size w:val="18"/>
                    <w:default w:val="0"/>
                  </w:checkBox>
                </w:ffData>
              </w:fldChar>
            </w:r>
            <w:r w:rsidRPr="009B1C4F">
              <w:rPr>
                <w:rFonts w:cs="Arial"/>
              </w:rPr>
              <w:instrText xml:space="preserve"> FORMCHECKBOX </w:instrText>
            </w:r>
            <w:r w:rsidRPr="009B1C4F">
              <w:rPr>
                <w:rFonts w:cs="Arial"/>
              </w:rPr>
            </w:r>
            <w:r w:rsidRPr="009B1C4F">
              <w:rPr>
                <w:rFonts w:cs="Arial"/>
              </w:rPr>
              <w:fldChar w:fldCharType="separate"/>
            </w:r>
            <w:r w:rsidRPr="009B1C4F">
              <w:rPr>
                <w:rFonts w:cs="Arial"/>
              </w:rPr>
              <w:fldChar w:fldCharType="end"/>
            </w:r>
            <w:r w:rsidRPr="009B1C4F">
              <w:rPr>
                <w:rFonts w:cs="Arial"/>
              </w:rPr>
              <w:t xml:space="preserve"> Ulteriori MPP:</w:t>
            </w:r>
            <w:r w:rsidRPr="00BE7990">
              <w:rPr>
                <w:rFonts w:cs="Arial"/>
              </w:rPr>
              <w:t xml:space="preserve"> </w:t>
            </w:r>
          </w:p>
        </w:tc>
        <w:tc>
          <w:tcPr>
            <w:tcW w:w="1958" w:type="dxa"/>
            <w:gridSpan w:val="3"/>
            <w:vMerge w:val="restart"/>
            <w:shd w:val="clear" w:color="auto" w:fill="auto"/>
          </w:tcPr>
          <w:p w14:paraId="19EA8B9C" w14:textId="77777777" w:rsidR="009B0FF6" w:rsidRDefault="009B0FF6" w:rsidP="009B0FF6">
            <w:pPr>
              <w:spacing w:before="0"/>
              <w:jc w:val="left"/>
            </w:pPr>
          </w:p>
          <w:p w14:paraId="4A170C12" w14:textId="77777777" w:rsidR="00674165" w:rsidRPr="009B0FF6" w:rsidRDefault="00674165" w:rsidP="00674165">
            <w:pPr>
              <w:spacing w:before="0"/>
              <w:jc w:val="left"/>
              <w:rPr>
                <w:sz w:val="24"/>
                <w:szCs w:val="24"/>
              </w:rPr>
            </w:pPr>
            <w:r>
              <w:rPr>
                <w:sz w:val="24"/>
                <w:szCs w:val="24"/>
              </w:rPr>
              <w:t xml:space="preserve">           </w:t>
            </w:r>
            <w:r w:rsidRPr="009B0FF6">
              <w:rPr>
                <w:sz w:val="24"/>
                <w:szCs w:val="24"/>
              </w:rPr>
              <w:t>C</w:t>
            </w:r>
          </w:p>
          <w:p w14:paraId="7136E9CD" w14:textId="77777777" w:rsidR="00674165" w:rsidRDefault="00674165" w:rsidP="00674165">
            <w:pPr>
              <w:spacing w:before="0"/>
              <w:jc w:val="left"/>
              <w:rPr>
                <w:sz w:val="32"/>
                <w:szCs w:val="32"/>
              </w:rPr>
            </w:pPr>
          </w:p>
          <w:p w14:paraId="0D818498" w14:textId="77777777" w:rsidR="00674165" w:rsidRDefault="00674165" w:rsidP="00674165">
            <w:pPr>
              <w:spacing w:before="0"/>
              <w:jc w:val="left"/>
              <w:rPr>
                <w:sz w:val="32"/>
                <w:szCs w:val="32"/>
              </w:rPr>
            </w:pPr>
            <w:r>
              <w:rPr>
                <w:sz w:val="32"/>
                <w:szCs w:val="32"/>
              </w:rPr>
              <w:t xml:space="preserve">        </w:t>
            </w:r>
          </w:p>
          <w:p w14:paraId="6FD87982" w14:textId="77777777" w:rsidR="00674165" w:rsidRDefault="00674165" w:rsidP="00674165">
            <w:pPr>
              <w:spacing w:before="0"/>
              <w:jc w:val="left"/>
              <w:rPr>
                <w:sz w:val="32"/>
                <w:szCs w:val="32"/>
              </w:rPr>
            </w:pPr>
          </w:p>
          <w:p w14:paraId="62B44073" w14:textId="7AE54A47" w:rsidR="00674165" w:rsidRPr="00FF330C" w:rsidRDefault="00674165" w:rsidP="00674165">
            <w:pPr>
              <w:spacing w:before="0"/>
              <w:jc w:val="left"/>
              <w:rPr>
                <w:sz w:val="24"/>
                <w:szCs w:val="24"/>
              </w:rPr>
            </w:pPr>
            <w:r>
              <w:rPr>
                <w:sz w:val="32"/>
                <w:szCs w:val="32"/>
              </w:rPr>
              <w:t xml:space="preserve">       </w:t>
            </w:r>
            <w:del w:id="67" w:author="Alessandro Benatti" w:date="2025-03-25T11:27:00Z" w16du:dateUtc="2025-03-25T10:27:00Z">
              <w:r w:rsidDel="00CF7E02">
                <w:rPr>
                  <w:sz w:val="32"/>
                  <w:szCs w:val="32"/>
                </w:rPr>
                <w:delText xml:space="preserve"> </w:delText>
              </w:r>
              <w:r w:rsidRPr="00FF330C" w:rsidDel="00CF7E02">
                <w:rPr>
                  <w:sz w:val="24"/>
                  <w:szCs w:val="24"/>
                </w:rPr>
                <w:delText>C</w:delText>
              </w:r>
            </w:del>
          </w:p>
          <w:p w14:paraId="38197A08" w14:textId="2DD1F4A3" w:rsidR="00674165" w:rsidRDefault="00674165" w:rsidP="00674165">
            <w:pPr>
              <w:spacing w:before="0"/>
              <w:jc w:val="left"/>
              <w:rPr>
                <w:sz w:val="32"/>
                <w:szCs w:val="32"/>
              </w:rPr>
            </w:pPr>
            <w:r>
              <w:rPr>
                <w:sz w:val="32"/>
                <w:szCs w:val="32"/>
              </w:rPr>
              <w:t xml:space="preserve">        </w:t>
            </w:r>
            <w:del w:id="68" w:author="Alessandro Benatti" w:date="2025-03-25T11:27:00Z" w16du:dateUtc="2025-03-25T10:27:00Z">
              <w:r w:rsidRPr="009B0FF6" w:rsidDel="00CF7E02">
                <w:rPr>
                  <w:sz w:val="32"/>
                  <w:szCs w:val="32"/>
                </w:rPr>
                <w:delText>c</w:delText>
              </w:r>
            </w:del>
          </w:p>
          <w:p w14:paraId="1902B7B5" w14:textId="77777777" w:rsidR="00674165" w:rsidRDefault="00674165" w:rsidP="00674165">
            <w:pPr>
              <w:spacing w:before="0"/>
              <w:jc w:val="left"/>
              <w:rPr>
                <w:sz w:val="32"/>
                <w:szCs w:val="32"/>
              </w:rPr>
            </w:pPr>
            <w:r>
              <w:rPr>
                <w:sz w:val="32"/>
                <w:szCs w:val="32"/>
              </w:rPr>
              <w:t xml:space="preserve">        </w:t>
            </w:r>
          </w:p>
          <w:p w14:paraId="55FA8C54" w14:textId="2267F81A" w:rsidR="009B0FF6" w:rsidRPr="00674165" w:rsidDel="00CF7E02" w:rsidRDefault="00674165" w:rsidP="00674165">
            <w:pPr>
              <w:spacing w:before="0"/>
              <w:jc w:val="left"/>
              <w:rPr>
                <w:del w:id="69" w:author="Alessandro Benatti" w:date="2025-03-25T11:27:00Z" w16du:dateUtc="2025-03-25T10:27:00Z"/>
                <w:sz w:val="32"/>
                <w:szCs w:val="32"/>
              </w:rPr>
            </w:pPr>
            <w:del w:id="70" w:author="Alessandro Benatti" w:date="2025-03-25T11:27:00Z" w16du:dateUtc="2025-03-25T10:27:00Z">
              <w:r w:rsidDel="00CF7E02">
                <w:rPr>
                  <w:sz w:val="32"/>
                  <w:szCs w:val="32"/>
                </w:rPr>
                <w:delText xml:space="preserve">        c</w:delText>
              </w:r>
            </w:del>
          </w:p>
          <w:p w14:paraId="124B97C3" w14:textId="618AA8E5" w:rsidR="009B0FF6" w:rsidRDefault="00674165" w:rsidP="009B0FF6">
            <w:pPr>
              <w:spacing w:before="0"/>
              <w:jc w:val="left"/>
            </w:pPr>
            <w:r>
              <w:t xml:space="preserve">            </w:t>
            </w:r>
            <w:del w:id="71" w:author="Alessandro Benatti" w:date="2025-03-25T11:27:00Z" w16du:dateUtc="2025-03-25T10:27:00Z">
              <w:r w:rsidDel="00CF7E02">
                <w:delText xml:space="preserve"> C</w:delText>
              </w:r>
            </w:del>
          </w:p>
          <w:p w14:paraId="0AC536D9" w14:textId="77777777" w:rsidR="00D97D3F" w:rsidRDefault="00D97D3F" w:rsidP="009B0FF6">
            <w:pPr>
              <w:spacing w:before="0"/>
              <w:jc w:val="left"/>
            </w:pPr>
          </w:p>
          <w:p w14:paraId="6205A4E6" w14:textId="77777777" w:rsidR="00202452" w:rsidRDefault="00D97D3F" w:rsidP="009B0FF6">
            <w:pPr>
              <w:spacing w:before="0"/>
              <w:jc w:val="left"/>
            </w:pPr>
            <w:r>
              <w:t xml:space="preserve">             </w:t>
            </w:r>
          </w:p>
          <w:p w14:paraId="030FA91A" w14:textId="77777777" w:rsidR="00202452" w:rsidRDefault="00202452" w:rsidP="009B0FF6">
            <w:pPr>
              <w:spacing w:before="0"/>
              <w:jc w:val="left"/>
            </w:pPr>
          </w:p>
          <w:p w14:paraId="2A877FA9" w14:textId="2D1FB10C" w:rsidR="00D97D3F" w:rsidRPr="0050325E" w:rsidRDefault="00202452" w:rsidP="009B0FF6">
            <w:pPr>
              <w:spacing w:before="0"/>
              <w:jc w:val="left"/>
            </w:pPr>
            <w:r>
              <w:t xml:space="preserve">              </w:t>
            </w:r>
            <w:r w:rsidR="00D97D3F">
              <w:t>C</w:t>
            </w:r>
            <w:r>
              <w:t>/F</w:t>
            </w:r>
          </w:p>
        </w:tc>
      </w:tr>
      <w:tr w:rsidR="009B0FF6" w:rsidRPr="00BB62A8" w14:paraId="56D70EF8" w14:textId="77777777" w:rsidTr="00E52067">
        <w:trPr>
          <w:trHeight w:val="2070"/>
        </w:trPr>
        <w:tc>
          <w:tcPr>
            <w:tcW w:w="1843" w:type="dxa"/>
            <w:gridSpan w:val="2"/>
            <w:vMerge/>
            <w:vAlign w:val="center"/>
          </w:tcPr>
          <w:p w14:paraId="4FAE2C24" w14:textId="77777777" w:rsidR="009B0FF6" w:rsidRDefault="009B0FF6" w:rsidP="009B0FF6">
            <w:pPr>
              <w:spacing w:before="0"/>
              <w:ind w:left="300" w:hanging="300"/>
              <w:jc w:val="left"/>
              <w:rPr>
                <w:rFonts w:cs="Arial"/>
              </w:rPr>
            </w:pPr>
          </w:p>
        </w:tc>
        <w:tc>
          <w:tcPr>
            <w:tcW w:w="4253" w:type="dxa"/>
            <w:vAlign w:val="center"/>
          </w:tcPr>
          <w:p w14:paraId="67E04EB2" w14:textId="07403B4B" w:rsidR="009B0FF6" w:rsidRDefault="00202452" w:rsidP="009B0FF6">
            <w:pPr>
              <w:tabs>
                <w:tab w:val="left" w:pos="175"/>
              </w:tabs>
              <w:spacing w:before="0"/>
              <w:ind w:left="175" w:hanging="185"/>
              <w:jc w:val="left"/>
              <w:rPr>
                <w:rFonts w:cs="Arial"/>
              </w:rPr>
            </w:pPr>
            <w:r>
              <w:rPr>
                <w:rFonts w:cs="Arial"/>
              </w:rPr>
              <w:fldChar w:fldCharType="begin">
                <w:ffData>
                  <w:name w:val=""/>
                  <w:enabled/>
                  <w:calcOnExit/>
                  <w:helpText w:type="text" w:val="X"/>
                  <w:checkBox>
                    <w:size w:val="18"/>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r w:rsidR="009B0FF6">
              <w:rPr>
                <w:rFonts w:cs="Arial"/>
              </w:rPr>
              <w:t xml:space="preserve"> Caduta del lavoratore </w:t>
            </w:r>
          </w:p>
        </w:tc>
        <w:tc>
          <w:tcPr>
            <w:tcW w:w="1843" w:type="dxa"/>
            <w:gridSpan w:val="3"/>
            <w:vAlign w:val="center"/>
          </w:tcPr>
          <w:p w14:paraId="2337F8E7" w14:textId="09EF90B8" w:rsidR="009B0FF6" w:rsidRPr="00487C5E" w:rsidRDefault="00E52067" w:rsidP="009B0FF6">
            <w:pPr>
              <w:spacing w:before="0"/>
              <w:rPr>
                <w:sz w:val="24"/>
                <w:szCs w:val="24"/>
              </w:rPr>
            </w:pPr>
            <w:r>
              <w:rPr>
                <w:sz w:val="24"/>
                <w:szCs w:val="24"/>
              </w:rPr>
              <w:t xml:space="preserve">        1x4=4</w:t>
            </w:r>
          </w:p>
        </w:tc>
        <w:tc>
          <w:tcPr>
            <w:tcW w:w="4987" w:type="dxa"/>
            <w:vMerge/>
            <w:shd w:val="clear" w:color="auto" w:fill="auto"/>
            <w:vAlign w:val="center"/>
          </w:tcPr>
          <w:p w14:paraId="35548186" w14:textId="77777777" w:rsidR="009B0FF6" w:rsidRDefault="009B0FF6" w:rsidP="009B0FF6">
            <w:pPr>
              <w:spacing w:before="0"/>
              <w:ind w:left="292" w:hanging="292"/>
              <w:rPr>
                <w:rFonts w:cs="Arial"/>
              </w:rPr>
            </w:pPr>
          </w:p>
        </w:tc>
        <w:tc>
          <w:tcPr>
            <w:tcW w:w="1958" w:type="dxa"/>
            <w:gridSpan w:val="3"/>
            <w:vMerge/>
            <w:shd w:val="clear" w:color="auto" w:fill="auto"/>
          </w:tcPr>
          <w:p w14:paraId="05F9AFB9" w14:textId="77777777" w:rsidR="009B0FF6" w:rsidRDefault="009B0FF6" w:rsidP="009B0FF6">
            <w:pPr>
              <w:spacing w:before="0"/>
              <w:jc w:val="left"/>
            </w:pPr>
          </w:p>
        </w:tc>
      </w:tr>
    </w:tbl>
    <w:p w14:paraId="136613DE" w14:textId="77777777" w:rsidR="007161E2" w:rsidRDefault="007161E2" w:rsidP="007161E2"/>
    <w:tbl>
      <w:tblPr>
        <w:tblW w:w="147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810"/>
        <w:gridCol w:w="4298"/>
        <w:gridCol w:w="1779"/>
        <w:gridCol w:w="5021"/>
        <w:gridCol w:w="1842"/>
      </w:tblGrid>
      <w:tr w:rsidR="007161E2" w:rsidRPr="00E37251" w14:paraId="71DB583D" w14:textId="77777777" w:rsidTr="001F5B7E">
        <w:trPr>
          <w:trHeight w:val="705"/>
        </w:trPr>
        <w:tc>
          <w:tcPr>
            <w:tcW w:w="1810" w:type="dxa"/>
            <w:tcBorders>
              <w:top w:val="single" w:sz="6" w:space="0" w:color="auto"/>
              <w:left w:val="single" w:sz="6" w:space="0" w:color="auto"/>
              <w:bottom w:val="single" w:sz="6" w:space="0" w:color="auto"/>
              <w:right w:val="single" w:sz="6" w:space="0" w:color="auto"/>
            </w:tcBorders>
            <w:shd w:val="clear" w:color="auto" w:fill="CCCCCC"/>
            <w:vAlign w:val="center"/>
          </w:tcPr>
          <w:p w14:paraId="4E14E1F9" w14:textId="77777777" w:rsidR="007161E2" w:rsidRPr="00684631" w:rsidRDefault="007161E2" w:rsidP="001F5B7E">
            <w:pPr>
              <w:spacing w:before="0"/>
              <w:ind w:left="300" w:hanging="300"/>
              <w:jc w:val="left"/>
            </w:pPr>
            <w:r w:rsidRPr="00684631">
              <w:t>Situazione</w:t>
            </w:r>
          </w:p>
        </w:tc>
        <w:tc>
          <w:tcPr>
            <w:tcW w:w="4298" w:type="dxa"/>
            <w:tcBorders>
              <w:top w:val="single" w:sz="6" w:space="0" w:color="auto"/>
              <w:left w:val="single" w:sz="6" w:space="0" w:color="auto"/>
              <w:bottom w:val="single" w:sz="6" w:space="0" w:color="auto"/>
              <w:right w:val="single" w:sz="6" w:space="0" w:color="auto"/>
            </w:tcBorders>
            <w:shd w:val="clear" w:color="auto" w:fill="CCCCCC"/>
            <w:vAlign w:val="center"/>
          </w:tcPr>
          <w:p w14:paraId="122DDB63" w14:textId="77777777" w:rsidR="007161E2" w:rsidRPr="00E37251" w:rsidRDefault="007161E2" w:rsidP="001F5B7E">
            <w:pPr>
              <w:spacing w:before="0"/>
              <w:ind w:left="300" w:hanging="300"/>
              <w:jc w:val="left"/>
            </w:pPr>
            <w:r w:rsidRPr="00E37251">
              <w:t>Rischio  Presente</w:t>
            </w:r>
          </w:p>
        </w:tc>
        <w:tc>
          <w:tcPr>
            <w:tcW w:w="1779" w:type="dxa"/>
            <w:tcBorders>
              <w:top w:val="single" w:sz="6" w:space="0" w:color="auto"/>
              <w:left w:val="single" w:sz="6" w:space="0" w:color="auto"/>
              <w:bottom w:val="single" w:sz="6" w:space="0" w:color="auto"/>
              <w:right w:val="single" w:sz="6" w:space="0" w:color="auto"/>
            </w:tcBorders>
            <w:shd w:val="clear" w:color="auto" w:fill="CCCCCC"/>
            <w:vAlign w:val="center"/>
          </w:tcPr>
          <w:p w14:paraId="044614D9" w14:textId="77777777" w:rsidR="007161E2" w:rsidRDefault="007161E2" w:rsidP="001F5B7E">
            <w:pPr>
              <w:spacing w:before="0"/>
              <w:ind w:left="300" w:hanging="300"/>
              <w:jc w:val="center"/>
            </w:pPr>
            <w:r>
              <w:t>Valutazione</w:t>
            </w:r>
          </w:p>
          <w:p w14:paraId="0F9A7EEF" w14:textId="77777777" w:rsidR="007161E2" w:rsidRPr="00E37251" w:rsidRDefault="007161E2" w:rsidP="001F5B7E">
            <w:pPr>
              <w:spacing w:before="0"/>
              <w:ind w:left="300" w:hanging="300"/>
              <w:jc w:val="center"/>
            </w:pPr>
            <w:r>
              <w:t>PxD=IR</w:t>
            </w:r>
          </w:p>
        </w:tc>
        <w:tc>
          <w:tcPr>
            <w:tcW w:w="5021" w:type="dxa"/>
            <w:tcBorders>
              <w:top w:val="single" w:sz="6" w:space="0" w:color="auto"/>
              <w:left w:val="single" w:sz="6" w:space="0" w:color="auto"/>
              <w:bottom w:val="single" w:sz="6" w:space="0" w:color="auto"/>
              <w:right w:val="single" w:sz="6" w:space="0" w:color="auto"/>
            </w:tcBorders>
            <w:shd w:val="clear" w:color="auto" w:fill="CCCCCC"/>
            <w:vAlign w:val="center"/>
          </w:tcPr>
          <w:p w14:paraId="35044FD8" w14:textId="77777777" w:rsidR="007161E2" w:rsidRPr="00E37251" w:rsidRDefault="007161E2" w:rsidP="001F5B7E">
            <w:pPr>
              <w:spacing w:before="0"/>
              <w:ind w:left="300" w:hanging="300"/>
              <w:jc w:val="left"/>
            </w:pPr>
            <w:r w:rsidRPr="00E37251">
              <w:t xml:space="preserve">Misura di prevenzione e protezione da adottare </w:t>
            </w:r>
          </w:p>
        </w:tc>
        <w:tc>
          <w:tcPr>
            <w:tcW w:w="1842" w:type="dxa"/>
            <w:tcBorders>
              <w:top w:val="single" w:sz="6" w:space="0" w:color="auto"/>
              <w:left w:val="single" w:sz="6" w:space="0" w:color="auto"/>
              <w:bottom w:val="single" w:sz="6" w:space="0" w:color="auto"/>
              <w:right w:val="single" w:sz="6" w:space="0" w:color="auto"/>
            </w:tcBorders>
            <w:shd w:val="clear" w:color="auto" w:fill="CCCCCC"/>
          </w:tcPr>
          <w:p w14:paraId="0177F414" w14:textId="77777777" w:rsidR="007161E2" w:rsidRPr="00E37251" w:rsidRDefault="007161E2" w:rsidP="001F5B7E">
            <w:pPr>
              <w:spacing w:before="0"/>
              <w:jc w:val="left"/>
            </w:pPr>
            <w:r w:rsidRPr="00E37251">
              <w:t>Responsabile dell’attuazione dell</w:t>
            </w:r>
            <w:r>
              <w:t>e</w:t>
            </w:r>
            <w:r w:rsidRPr="00E37251">
              <w:t xml:space="preserve"> misur</w:t>
            </w:r>
            <w:r>
              <w:t xml:space="preserve">e: </w:t>
            </w:r>
            <w:r w:rsidRPr="00E37251">
              <w:t xml:space="preserve">  </w:t>
            </w:r>
            <w:r w:rsidRPr="00AA4396">
              <w:t>C/F</w:t>
            </w:r>
          </w:p>
        </w:tc>
      </w:tr>
      <w:tr w:rsidR="007161E2" w:rsidRPr="00D12959" w14:paraId="64501DA0" w14:textId="77777777" w:rsidTr="001F5B7E">
        <w:trPr>
          <w:trHeight w:val="3765"/>
        </w:trPr>
        <w:tc>
          <w:tcPr>
            <w:tcW w:w="1810" w:type="dxa"/>
            <w:vAlign w:val="center"/>
          </w:tcPr>
          <w:p w14:paraId="06D5061D" w14:textId="77777777" w:rsidR="007161E2" w:rsidRPr="00D12959" w:rsidRDefault="007161E2" w:rsidP="001F5B7E">
            <w:pPr>
              <w:spacing w:before="0"/>
              <w:ind w:left="300" w:hanging="300"/>
              <w:jc w:val="left"/>
            </w:pPr>
            <w:r>
              <w:rPr>
                <w:rFonts w:cs="Arial"/>
              </w:rPr>
              <w:fldChar w:fldCharType="begin">
                <w:ffData>
                  <w:name w:val=""/>
                  <w:enabled/>
                  <w:calcOnExit/>
                  <w:helpText w:type="text" w:val="X"/>
                  <w:checkBox>
                    <w:size w:val="18"/>
                    <w:default w:val="0"/>
                    <w:checked w:val="0"/>
                  </w:checkBox>
                </w:ffData>
              </w:fldChar>
            </w:r>
            <w:r>
              <w:rPr>
                <w:rFonts w:cs="Arial"/>
              </w:rPr>
              <w:instrText xml:space="preserve"> FORMCHECKBOX </w:instrText>
            </w:r>
            <w:r>
              <w:rPr>
                <w:rFonts w:cs="Arial"/>
              </w:rPr>
            </w:r>
            <w:r>
              <w:rPr>
                <w:rFonts w:cs="Arial"/>
              </w:rPr>
              <w:fldChar w:fldCharType="separate"/>
            </w:r>
            <w:r>
              <w:rPr>
                <w:rFonts w:cs="Arial"/>
              </w:rPr>
              <w:fldChar w:fldCharType="end"/>
            </w:r>
            <w:r w:rsidRPr="00D12959">
              <w:t xml:space="preserve"> Lavorazioni in quota con utilizzo di </w:t>
            </w:r>
            <w:r>
              <w:t xml:space="preserve">P.L.E., </w:t>
            </w:r>
            <w:r w:rsidR="001F5B7E" w:rsidRPr="001F5B7E">
              <w:t>commisionatori.</w:t>
            </w:r>
          </w:p>
          <w:p w14:paraId="35583F68" w14:textId="0EC839D1" w:rsidR="007161E2" w:rsidRPr="00D12959" w:rsidRDefault="003C128E" w:rsidP="001F5B7E">
            <w:pPr>
              <w:ind w:left="300" w:hanging="300"/>
              <w:jc w:val="left"/>
            </w:pPr>
            <w:r>
              <w:rPr>
                <w:rFonts w:cs="Arial"/>
              </w:rPr>
              <w:fldChar w:fldCharType="begin">
                <w:ffData>
                  <w:name w:val=""/>
                  <w:enabled/>
                  <w:calcOnExit/>
                  <w:helpText w:type="text" w:val="X"/>
                  <w:checkBox>
                    <w:size w:val="18"/>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r w:rsidR="007161E2" w:rsidRPr="00D12959">
              <w:t xml:space="preserve"> Lavorazioni con l’utilizzo di </w:t>
            </w:r>
            <w:r w:rsidR="007161E2">
              <w:t xml:space="preserve">altri </w:t>
            </w:r>
            <w:r w:rsidR="007161E2" w:rsidRPr="00D12959">
              <w:t>mezzi</w:t>
            </w:r>
            <w:r w:rsidR="007161E2">
              <w:t xml:space="preserve"> : scale e trabattelli, ________________________________</w:t>
            </w:r>
          </w:p>
        </w:tc>
        <w:tc>
          <w:tcPr>
            <w:tcW w:w="4298" w:type="dxa"/>
            <w:vAlign w:val="center"/>
          </w:tcPr>
          <w:p w14:paraId="15854D74" w14:textId="4A2F44B1" w:rsidR="007161E2" w:rsidRPr="00D12959" w:rsidRDefault="003C128E" w:rsidP="001F5B7E">
            <w:pPr>
              <w:tabs>
                <w:tab w:val="left" w:pos="175"/>
              </w:tabs>
              <w:spacing w:before="0"/>
              <w:ind w:left="175" w:hanging="185"/>
              <w:jc w:val="left"/>
            </w:pPr>
            <w:r>
              <w:rPr>
                <w:rFonts w:cs="Arial"/>
              </w:rPr>
              <w:fldChar w:fldCharType="begin">
                <w:ffData>
                  <w:name w:val=""/>
                  <w:enabled/>
                  <w:calcOnExit/>
                  <w:helpText w:type="text" w:val="X"/>
                  <w:checkBox>
                    <w:size w:val="18"/>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r w:rsidR="007161E2" w:rsidRPr="00D12959">
              <w:t xml:space="preserve">Ribaltamento mezzo di lavoro con conseguente investimento persone sottostanti </w:t>
            </w:r>
          </w:p>
        </w:tc>
        <w:tc>
          <w:tcPr>
            <w:tcW w:w="1779" w:type="dxa"/>
          </w:tcPr>
          <w:p w14:paraId="54EE81C7" w14:textId="77777777" w:rsidR="00D163EB" w:rsidRDefault="00D163EB" w:rsidP="001F5B7E">
            <w:pPr>
              <w:spacing w:before="0"/>
              <w:ind w:left="-10"/>
            </w:pPr>
          </w:p>
          <w:p w14:paraId="5366C5D7" w14:textId="77777777" w:rsidR="00D163EB" w:rsidRDefault="00D163EB" w:rsidP="001F5B7E">
            <w:pPr>
              <w:spacing w:before="0"/>
              <w:ind w:left="-10"/>
            </w:pPr>
          </w:p>
          <w:p w14:paraId="034BB7AA" w14:textId="77777777" w:rsidR="00D163EB" w:rsidRDefault="00D163EB" w:rsidP="001F5B7E">
            <w:pPr>
              <w:spacing w:before="0"/>
              <w:ind w:left="-10"/>
            </w:pPr>
          </w:p>
          <w:p w14:paraId="28D96FD8" w14:textId="77777777" w:rsidR="00D163EB" w:rsidRDefault="00D163EB" w:rsidP="001F5B7E">
            <w:pPr>
              <w:spacing w:before="0"/>
              <w:ind w:left="-10"/>
            </w:pPr>
          </w:p>
          <w:p w14:paraId="1730FD0F" w14:textId="77777777" w:rsidR="00D163EB" w:rsidRDefault="00D163EB" w:rsidP="001F5B7E">
            <w:pPr>
              <w:spacing w:before="0"/>
              <w:ind w:left="-10"/>
            </w:pPr>
          </w:p>
          <w:p w14:paraId="4F3F116D" w14:textId="77777777" w:rsidR="00D163EB" w:rsidRDefault="00D163EB" w:rsidP="001F5B7E">
            <w:pPr>
              <w:spacing w:before="0"/>
              <w:ind w:left="-10"/>
            </w:pPr>
          </w:p>
          <w:p w14:paraId="42BA0FBA" w14:textId="77777777" w:rsidR="00D163EB" w:rsidRDefault="00D163EB" w:rsidP="001F5B7E">
            <w:pPr>
              <w:spacing w:before="0"/>
              <w:ind w:left="-10"/>
            </w:pPr>
          </w:p>
          <w:p w14:paraId="779D5D45" w14:textId="77777777" w:rsidR="00D163EB" w:rsidRDefault="00D163EB" w:rsidP="001F5B7E">
            <w:pPr>
              <w:spacing w:before="0"/>
              <w:ind w:left="-10"/>
            </w:pPr>
          </w:p>
          <w:p w14:paraId="623A6543" w14:textId="77777777" w:rsidR="00D163EB" w:rsidRDefault="00D163EB" w:rsidP="001F5B7E">
            <w:pPr>
              <w:spacing w:before="0"/>
              <w:ind w:left="-10"/>
            </w:pPr>
          </w:p>
          <w:p w14:paraId="35F9185C" w14:textId="7D6BD82F" w:rsidR="007161E2" w:rsidRPr="00494C1F" w:rsidRDefault="00D163EB" w:rsidP="001F5B7E">
            <w:pPr>
              <w:spacing w:before="0"/>
              <w:ind w:left="-10"/>
            </w:pPr>
            <w:r>
              <w:t xml:space="preserve">       1X4=4</w:t>
            </w:r>
          </w:p>
        </w:tc>
        <w:tc>
          <w:tcPr>
            <w:tcW w:w="5021" w:type="dxa"/>
            <w:shd w:val="clear" w:color="auto" w:fill="auto"/>
            <w:vAlign w:val="center"/>
          </w:tcPr>
          <w:p w14:paraId="30284442" w14:textId="5BA39E27" w:rsidR="007161E2" w:rsidRPr="00D12959" w:rsidRDefault="003C128E" w:rsidP="001F5B7E">
            <w:pPr>
              <w:spacing w:before="0"/>
              <w:ind w:left="193" w:hanging="283"/>
            </w:pPr>
            <w:r>
              <w:rPr>
                <w:rFonts w:cs="Arial"/>
              </w:rPr>
              <w:fldChar w:fldCharType="begin">
                <w:ffData>
                  <w:name w:val=""/>
                  <w:enabled/>
                  <w:calcOnExit/>
                  <w:helpText w:type="text" w:val="X"/>
                  <w:checkBox>
                    <w:size w:val="18"/>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r w:rsidR="007161E2">
              <w:rPr>
                <w:rFonts w:cs="Arial"/>
              </w:rPr>
              <w:t xml:space="preserve"> </w:t>
            </w:r>
            <w:r w:rsidR="007161E2" w:rsidRPr="00494C1F">
              <w:t>Segregare le aree di intervento. Vietare l'accesso alle persone non addette ai lavori applicando la segnaletica di divieto e avvertimento necessaria. Se interessa o è nell'immediata vicinanza della sede stradale, predisporre la necessaria segnaletica stradale, attenendosi alle norme del codice della strada e al regolamento d'attuazione</w:t>
            </w:r>
          </w:p>
          <w:p w14:paraId="13CF72B8" w14:textId="20A686BF" w:rsidR="007161E2" w:rsidRDefault="003C128E" w:rsidP="001F5B7E">
            <w:pPr>
              <w:spacing w:before="0"/>
              <w:ind w:left="193" w:hanging="283"/>
            </w:pPr>
            <w:r>
              <w:rPr>
                <w:rFonts w:cs="Arial"/>
              </w:rPr>
              <w:fldChar w:fldCharType="begin">
                <w:ffData>
                  <w:name w:val=""/>
                  <w:enabled/>
                  <w:calcOnExit/>
                  <w:helpText w:type="text" w:val="X"/>
                  <w:checkBox>
                    <w:size w:val="18"/>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r w:rsidR="007161E2" w:rsidRPr="00D12959">
              <w:rPr>
                <w:sz w:val="24"/>
                <w:szCs w:val="24"/>
              </w:rPr>
              <w:t xml:space="preserve"> </w:t>
            </w:r>
            <w:r w:rsidR="007161E2" w:rsidRPr="00D12959">
              <w:t xml:space="preserve">Utilizzare solo </w:t>
            </w:r>
            <w:r w:rsidR="007161E2" w:rsidRPr="001F5B7E">
              <w:t>mezzi/attrezzature</w:t>
            </w:r>
            <w:r w:rsidR="007161E2" w:rsidRPr="00D12959">
              <w:t xml:space="preserve"> conformi alla normativa vigente, ben mantenuti, e nel pieno rispetto delle specifiche norme di sicurezza</w:t>
            </w:r>
          </w:p>
          <w:p w14:paraId="1870AF0C" w14:textId="0BB8E43C" w:rsidR="007161E2" w:rsidRDefault="003C128E" w:rsidP="001F5B7E">
            <w:pPr>
              <w:widowControl/>
              <w:spacing w:before="0"/>
              <w:ind w:left="193" w:hanging="283"/>
            </w:pPr>
            <w:r>
              <w:rPr>
                <w:rFonts w:cs="Arial"/>
              </w:rPr>
              <w:fldChar w:fldCharType="begin">
                <w:ffData>
                  <w:name w:val=""/>
                  <w:enabled/>
                  <w:calcOnExit/>
                  <w:helpText w:type="text" w:val="X"/>
                  <w:checkBox>
                    <w:size w:val="18"/>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r w:rsidR="007161E2">
              <w:rPr>
                <w:rFonts w:cs="Arial"/>
              </w:rPr>
              <w:t xml:space="preserve"> </w:t>
            </w:r>
            <w:r w:rsidR="007161E2" w:rsidRPr="001F5B7E">
              <w:rPr>
                <w:rFonts w:cs="Arial"/>
              </w:rPr>
              <w:t>Consentire l</w:t>
            </w:r>
            <w:r w:rsidR="007161E2" w:rsidRPr="001F5B7E">
              <w:t>’utilizzo di mezzi/attrezzature</w:t>
            </w:r>
            <w:r w:rsidR="007161E2" w:rsidRPr="00D12959">
              <w:t xml:space="preserve"> </w:t>
            </w:r>
            <w:r w:rsidR="007161E2">
              <w:t xml:space="preserve">solamente a personale con </w:t>
            </w:r>
            <w:r w:rsidR="007161E2" w:rsidRPr="00BE091D">
              <w:t xml:space="preserve">specifica abilitazione </w:t>
            </w:r>
            <w:r w:rsidR="007161E2">
              <w:t>secondo quanto previsto da Accordi Stato Regioni</w:t>
            </w:r>
          </w:p>
          <w:p w14:paraId="35F82DA9" w14:textId="207F51FA" w:rsidR="007161E2" w:rsidRPr="00D12959" w:rsidRDefault="003C128E" w:rsidP="001F5B7E">
            <w:pPr>
              <w:spacing w:before="0"/>
              <w:ind w:left="193" w:hanging="283"/>
            </w:pPr>
            <w:r>
              <w:rPr>
                <w:rFonts w:cs="Arial"/>
              </w:rPr>
              <w:fldChar w:fldCharType="begin">
                <w:ffData>
                  <w:name w:val=""/>
                  <w:enabled/>
                  <w:calcOnExit/>
                  <w:helpText w:type="text" w:val="X"/>
                  <w:checkBox>
                    <w:size w:val="18"/>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r w:rsidR="007161E2">
              <w:rPr>
                <w:rFonts w:cs="Arial"/>
              </w:rPr>
              <w:t xml:space="preserve"> </w:t>
            </w:r>
            <w:r w:rsidR="007161E2">
              <w:t>Non utilizzare apprestamenti di fortuna per lavorazioni lontane dal suolo</w:t>
            </w:r>
          </w:p>
          <w:p w14:paraId="0CFC7F1E" w14:textId="77777777" w:rsidR="007161E2" w:rsidRDefault="007161E2" w:rsidP="001F5B7E">
            <w:pPr>
              <w:widowControl/>
              <w:spacing w:before="0"/>
              <w:ind w:left="193" w:hanging="283"/>
            </w:pPr>
            <w:r>
              <w:rPr>
                <w:rFonts w:cs="Arial"/>
              </w:rPr>
              <w:fldChar w:fldCharType="begin">
                <w:ffData>
                  <w:name w:val=""/>
                  <w:enabled/>
                  <w:calcOnExit/>
                  <w:helpText w:type="text" w:val="X"/>
                  <w:checkBox>
                    <w:size w:val="18"/>
                    <w:default w:val="0"/>
                    <w:checked w:val="0"/>
                  </w:checkBox>
                </w:ffData>
              </w:fldChar>
            </w:r>
            <w:r>
              <w:rPr>
                <w:rFonts w:cs="Arial"/>
              </w:rPr>
              <w:instrText xml:space="preserve"> FORMCHECKBOX </w:instrText>
            </w:r>
            <w:r>
              <w:rPr>
                <w:rFonts w:cs="Arial"/>
              </w:rPr>
            </w:r>
            <w:r>
              <w:rPr>
                <w:rFonts w:cs="Arial"/>
              </w:rPr>
              <w:fldChar w:fldCharType="separate"/>
            </w:r>
            <w:r>
              <w:rPr>
                <w:rFonts w:cs="Arial"/>
              </w:rPr>
              <w:fldChar w:fldCharType="end"/>
            </w:r>
            <w:r w:rsidRPr="00D12959">
              <w:t xml:space="preserve"> Ulteriori MPP (indicare quali</w:t>
            </w:r>
            <w:r>
              <w:t>)</w:t>
            </w:r>
          </w:p>
          <w:p w14:paraId="4DA569C1" w14:textId="77777777" w:rsidR="007161E2" w:rsidRDefault="007161E2" w:rsidP="001F5B7E">
            <w:pPr>
              <w:widowControl/>
              <w:spacing w:before="0"/>
              <w:rPr>
                <w:sz w:val="24"/>
                <w:szCs w:val="24"/>
              </w:rPr>
            </w:pPr>
          </w:p>
          <w:p w14:paraId="5DD6F25E" w14:textId="77777777" w:rsidR="007161E2" w:rsidRPr="00D12959" w:rsidRDefault="007161E2" w:rsidP="001F5B7E"/>
        </w:tc>
        <w:tc>
          <w:tcPr>
            <w:tcW w:w="1842" w:type="dxa"/>
            <w:shd w:val="clear" w:color="auto" w:fill="auto"/>
          </w:tcPr>
          <w:p w14:paraId="206DBDBA" w14:textId="77777777" w:rsidR="007161E2" w:rsidRDefault="00E52067" w:rsidP="001F5B7E">
            <w:pPr>
              <w:spacing w:before="0"/>
              <w:jc w:val="left"/>
            </w:pPr>
            <w:r>
              <w:t xml:space="preserve">            C</w:t>
            </w:r>
          </w:p>
          <w:p w14:paraId="01806E49" w14:textId="77777777" w:rsidR="00E52067" w:rsidRDefault="00E52067" w:rsidP="001F5B7E">
            <w:pPr>
              <w:spacing w:before="0"/>
              <w:jc w:val="left"/>
            </w:pPr>
          </w:p>
          <w:p w14:paraId="08188584" w14:textId="77777777" w:rsidR="00E52067" w:rsidRDefault="00E52067" w:rsidP="001F5B7E">
            <w:pPr>
              <w:spacing w:before="0"/>
              <w:jc w:val="left"/>
            </w:pPr>
          </w:p>
          <w:p w14:paraId="7B9CE719" w14:textId="77777777" w:rsidR="00E52067" w:rsidRDefault="00E52067" w:rsidP="001F5B7E">
            <w:pPr>
              <w:spacing w:before="0"/>
              <w:jc w:val="left"/>
            </w:pPr>
          </w:p>
          <w:p w14:paraId="2C06CFE4" w14:textId="77777777" w:rsidR="00E52067" w:rsidRDefault="00E52067" w:rsidP="001F5B7E">
            <w:pPr>
              <w:spacing w:before="0"/>
              <w:jc w:val="left"/>
            </w:pPr>
          </w:p>
          <w:p w14:paraId="79F3C6DB" w14:textId="77777777" w:rsidR="00E52067" w:rsidRDefault="00E52067" w:rsidP="001F5B7E">
            <w:pPr>
              <w:spacing w:before="0"/>
              <w:jc w:val="left"/>
            </w:pPr>
          </w:p>
          <w:p w14:paraId="3CAE3EE6" w14:textId="77777777" w:rsidR="00E52067" w:rsidRDefault="00E52067" w:rsidP="001F5B7E">
            <w:pPr>
              <w:spacing w:before="0"/>
              <w:jc w:val="left"/>
            </w:pPr>
          </w:p>
          <w:p w14:paraId="366C6A4E" w14:textId="77777777" w:rsidR="00E52067" w:rsidRDefault="00E52067" w:rsidP="001F5B7E">
            <w:pPr>
              <w:spacing w:before="0"/>
              <w:jc w:val="left"/>
            </w:pPr>
            <w:r>
              <w:t xml:space="preserve">            C</w:t>
            </w:r>
          </w:p>
          <w:p w14:paraId="714E3DDD" w14:textId="77777777" w:rsidR="00E52067" w:rsidRDefault="00E52067" w:rsidP="001F5B7E">
            <w:pPr>
              <w:spacing w:before="0"/>
              <w:jc w:val="left"/>
            </w:pPr>
          </w:p>
          <w:p w14:paraId="0EB76493" w14:textId="77777777" w:rsidR="00E52067" w:rsidRDefault="00E52067" w:rsidP="001F5B7E">
            <w:pPr>
              <w:spacing w:before="0"/>
              <w:jc w:val="left"/>
            </w:pPr>
          </w:p>
          <w:p w14:paraId="5922DE0B" w14:textId="77777777" w:rsidR="00E52067" w:rsidRDefault="00E52067" w:rsidP="001F5B7E">
            <w:pPr>
              <w:spacing w:before="0"/>
              <w:jc w:val="left"/>
            </w:pPr>
            <w:r>
              <w:t xml:space="preserve">             C</w:t>
            </w:r>
          </w:p>
          <w:p w14:paraId="7351EBBF" w14:textId="77777777" w:rsidR="00E52067" w:rsidRDefault="00E52067" w:rsidP="001F5B7E">
            <w:pPr>
              <w:spacing w:before="0"/>
              <w:jc w:val="left"/>
            </w:pPr>
          </w:p>
          <w:p w14:paraId="0079265F" w14:textId="77777777" w:rsidR="00E52067" w:rsidRDefault="00E52067" w:rsidP="001F5B7E">
            <w:pPr>
              <w:spacing w:before="0"/>
              <w:jc w:val="left"/>
            </w:pPr>
          </w:p>
          <w:p w14:paraId="1A1CF783" w14:textId="1B728B1F" w:rsidR="00E52067" w:rsidRPr="00D12959" w:rsidRDefault="00E52067" w:rsidP="001F5B7E">
            <w:pPr>
              <w:spacing w:before="0"/>
              <w:jc w:val="left"/>
            </w:pPr>
            <w:r>
              <w:t xml:space="preserve">             C</w:t>
            </w:r>
          </w:p>
        </w:tc>
      </w:tr>
      <w:tr w:rsidR="007161E2" w:rsidRPr="00BB62A8" w14:paraId="3017A6AC" w14:textId="77777777" w:rsidTr="001F5B7E">
        <w:trPr>
          <w:trHeight w:val="1410"/>
        </w:trPr>
        <w:tc>
          <w:tcPr>
            <w:tcW w:w="1810" w:type="dxa"/>
            <w:vAlign w:val="center"/>
          </w:tcPr>
          <w:p w14:paraId="708D7670" w14:textId="68268522" w:rsidR="007161E2" w:rsidRPr="005536A3" w:rsidRDefault="0083390E" w:rsidP="001F5B7E">
            <w:pPr>
              <w:spacing w:before="0"/>
              <w:ind w:left="300" w:hanging="300"/>
              <w:jc w:val="left"/>
            </w:pPr>
            <w:r w:rsidRPr="0083390E">
              <w:rPr>
                <w:sz w:val="24"/>
                <w:szCs w:val="24"/>
              </w:rPr>
              <w:fldChar w:fldCharType="begin">
                <w:ffData>
                  <w:name w:val=""/>
                  <w:enabled/>
                  <w:calcOnExit/>
                  <w:helpText w:type="text" w:val="X"/>
                  <w:checkBox>
                    <w:size w:val="18"/>
                    <w:default w:val="0"/>
                    <w:checked w:val="0"/>
                  </w:checkBox>
                </w:ffData>
              </w:fldChar>
            </w:r>
            <w:r w:rsidRPr="0083390E">
              <w:rPr>
                <w:sz w:val="24"/>
                <w:szCs w:val="24"/>
              </w:rPr>
              <w:instrText xml:space="preserve"> FORMCHECKBOX </w:instrText>
            </w:r>
            <w:r w:rsidRPr="0083390E">
              <w:rPr>
                <w:sz w:val="24"/>
                <w:szCs w:val="24"/>
              </w:rPr>
            </w:r>
            <w:r w:rsidRPr="0083390E">
              <w:rPr>
                <w:sz w:val="24"/>
                <w:szCs w:val="24"/>
              </w:rPr>
              <w:fldChar w:fldCharType="separate"/>
            </w:r>
            <w:r w:rsidRPr="0083390E">
              <w:rPr>
                <w:sz w:val="24"/>
                <w:szCs w:val="24"/>
              </w:rPr>
              <w:fldChar w:fldCharType="end"/>
            </w:r>
            <w:r>
              <w:rPr>
                <w:sz w:val="24"/>
                <w:szCs w:val="24"/>
              </w:rPr>
              <w:t xml:space="preserve"> </w:t>
            </w:r>
            <w:r w:rsidR="007161E2">
              <w:t>lavorazioni in prossimità di vasche, pozzetti, scavi__________________</w:t>
            </w:r>
            <w:r w:rsidR="007161E2">
              <w:lastRenderedPageBreak/>
              <w:t>___________</w:t>
            </w:r>
          </w:p>
        </w:tc>
        <w:tc>
          <w:tcPr>
            <w:tcW w:w="4298" w:type="dxa"/>
            <w:vAlign w:val="center"/>
          </w:tcPr>
          <w:p w14:paraId="7E05956E" w14:textId="257DE6DA" w:rsidR="007161E2" w:rsidRDefault="007F6462" w:rsidP="0083390E">
            <w:pPr>
              <w:tabs>
                <w:tab w:val="left" w:pos="290"/>
              </w:tabs>
              <w:spacing w:before="0"/>
              <w:jc w:val="left"/>
            </w:pPr>
            <w:r>
              <w:rPr>
                <w:sz w:val="24"/>
                <w:szCs w:val="24"/>
              </w:rPr>
              <w:lastRenderedPageBreak/>
              <w:fldChar w:fldCharType="begin">
                <w:ffData>
                  <w:name w:val=""/>
                  <w:enabled/>
                  <w:calcOnExit/>
                  <w:helpText w:type="text" w:val="X"/>
                  <w:checkBox>
                    <w:size w:val="18"/>
                    <w:default w:val="0"/>
                  </w:checkBox>
                </w:ffData>
              </w:fldChar>
            </w:r>
            <w:r>
              <w:rPr>
                <w:sz w:val="24"/>
                <w:szCs w:val="24"/>
              </w:rPr>
              <w:instrText xml:space="preserve"> FORMCHECKBOX </w:instrText>
            </w:r>
            <w:r>
              <w:rPr>
                <w:sz w:val="24"/>
                <w:szCs w:val="24"/>
              </w:rPr>
            </w:r>
            <w:r>
              <w:rPr>
                <w:sz w:val="24"/>
                <w:szCs w:val="24"/>
              </w:rPr>
              <w:fldChar w:fldCharType="separate"/>
            </w:r>
            <w:r>
              <w:rPr>
                <w:sz w:val="24"/>
                <w:szCs w:val="24"/>
              </w:rPr>
              <w:fldChar w:fldCharType="end"/>
            </w:r>
            <w:r w:rsidR="007161E2">
              <w:t>Caduta un buca/vasca</w:t>
            </w:r>
          </w:p>
          <w:p w14:paraId="374288C9" w14:textId="77777777" w:rsidR="007161E2" w:rsidRDefault="007161E2" w:rsidP="001F5B7E">
            <w:pPr>
              <w:tabs>
                <w:tab w:val="left" w:pos="290"/>
              </w:tabs>
              <w:spacing w:before="0"/>
              <w:jc w:val="left"/>
            </w:pPr>
          </w:p>
          <w:p w14:paraId="0E86492F" w14:textId="365A9F70" w:rsidR="007161E2" w:rsidRPr="005536A3" w:rsidRDefault="0083390E" w:rsidP="0083390E">
            <w:pPr>
              <w:tabs>
                <w:tab w:val="left" w:pos="290"/>
              </w:tabs>
              <w:spacing w:before="0"/>
              <w:jc w:val="left"/>
            </w:pPr>
            <w:r w:rsidRPr="0083390E">
              <w:rPr>
                <w:sz w:val="24"/>
                <w:szCs w:val="24"/>
              </w:rPr>
              <w:fldChar w:fldCharType="begin">
                <w:ffData>
                  <w:name w:val=""/>
                  <w:enabled/>
                  <w:calcOnExit/>
                  <w:helpText w:type="text" w:val="X"/>
                  <w:checkBox>
                    <w:size w:val="18"/>
                    <w:default w:val="0"/>
                    <w:checked w:val="0"/>
                  </w:checkBox>
                </w:ffData>
              </w:fldChar>
            </w:r>
            <w:r w:rsidRPr="0083390E">
              <w:rPr>
                <w:sz w:val="24"/>
                <w:szCs w:val="24"/>
              </w:rPr>
              <w:instrText xml:space="preserve"> FORMCHECKBOX </w:instrText>
            </w:r>
            <w:r w:rsidRPr="0083390E">
              <w:rPr>
                <w:sz w:val="24"/>
                <w:szCs w:val="24"/>
              </w:rPr>
            </w:r>
            <w:r w:rsidRPr="0083390E">
              <w:rPr>
                <w:sz w:val="24"/>
                <w:szCs w:val="24"/>
              </w:rPr>
              <w:fldChar w:fldCharType="separate"/>
            </w:r>
            <w:r w:rsidRPr="0083390E">
              <w:rPr>
                <w:sz w:val="24"/>
                <w:szCs w:val="24"/>
              </w:rPr>
              <w:fldChar w:fldCharType="end"/>
            </w:r>
            <w:r w:rsidR="007161E2">
              <w:t>Rischio Asfissia e intrappolamento</w:t>
            </w:r>
          </w:p>
        </w:tc>
        <w:tc>
          <w:tcPr>
            <w:tcW w:w="1779" w:type="dxa"/>
          </w:tcPr>
          <w:p w14:paraId="7FF7E1B2" w14:textId="77777777" w:rsidR="007F6462" w:rsidRDefault="007F6462" w:rsidP="001F5B7E">
            <w:pPr>
              <w:spacing w:before="0"/>
              <w:ind w:left="292" w:hanging="292"/>
            </w:pPr>
          </w:p>
          <w:p w14:paraId="34BCC854" w14:textId="77777777" w:rsidR="007F6462" w:rsidRDefault="007F6462" w:rsidP="001F5B7E">
            <w:pPr>
              <w:spacing w:before="0"/>
              <w:ind w:left="292" w:hanging="292"/>
            </w:pPr>
          </w:p>
          <w:p w14:paraId="3957D28D" w14:textId="77777777" w:rsidR="007F6462" w:rsidRDefault="007F6462" w:rsidP="001F5B7E">
            <w:pPr>
              <w:spacing w:before="0"/>
              <w:ind w:left="292" w:hanging="292"/>
            </w:pPr>
          </w:p>
          <w:p w14:paraId="50B25276" w14:textId="45C84CBA" w:rsidR="007161E2" w:rsidRPr="000963DF" w:rsidRDefault="007F6462" w:rsidP="001F5B7E">
            <w:pPr>
              <w:spacing w:before="0"/>
              <w:ind w:left="292" w:hanging="292"/>
            </w:pPr>
            <w:r>
              <w:t xml:space="preserve">       </w:t>
            </w:r>
          </w:p>
        </w:tc>
        <w:tc>
          <w:tcPr>
            <w:tcW w:w="5021" w:type="dxa"/>
            <w:shd w:val="clear" w:color="auto" w:fill="auto"/>
            <w:vAlign w:val="center"/>
          </w:tcPr>
          <w:p w14:paraId="64125028" w14:textId="6F97C076" w:rsidR="007161E2" w:rsidRPr="000963DF" w:rsidRDefault="0083390E" w:rsidP="001F5B7E">
            <w:pPr>
              <w:spacing w:before="0"/>
              <w:ind w:left="292" w:hanging="292"/>
            </w:pPr>
            <w:r>
              <w:rPr>
                <w:sz w:val="24"/>
                <w:szCs w:val="24"/>
              </w:rPr>
              <w:fldChar w:fldCharType="begin">
                <w:ffData>
                  <w:name w:val=""/>
                  <w:enabled/>
                  <w:calcOnExit/>
                  <w:helpText w:type="text" w:val="X"/>
                  <w:checkBox>
                    <w:size w:val="18"/>
                    <w:default w:val="0"/>
                  </w:checkBox>
                </w:ffData>
              </w:fldChar>
            </w:r>
            <w:r>
              <w:rPr>
                <w:sz w:val="24"/>
                <w:szCs w:val="24"/>
              </w:rPr>
              <w:instrText xml:space="preserve"> FORMCHECKBOX </w:instrText>
            </w:r>
            <w:r>
              <w:rPr>
                <w:sz w:val="24"/>
                <w:szCs w:val="24"/>
              </w:rPr>
            </w:r>
            <w:r>
              <w:rPr>
                <w:sz w:val="24"/>
                <w:szCs w:val="24"/>
              </w:rPr>
              <w:fldChar w:fldCharType="separate"/>
            </w:r>
            <w:r>
              <w:rPr>
                <w:sz w:val="24"/>
                <w:szCs w:val="24"/>
              </w:rPr>
              <w:fldChar w:fldCharType="end"/>
            </w:r>
            <w:r>
              <w:rPr>
                <w:sz w:val="24"/>
                <w:szCs w:val="24"/>
              </w:rPr>
              <w:t xml:space="preserve"> </w:t>
            </w:r>
            <w:r w:rsidR="007161E2">
              <w:t>Predisporre parapetti di protezione</w:t>
            </w:r>
          </w:p>
          <w:p w14:paraId="2D99FFD3" w14:textId="51A51A6A" w:rsidR="007161E2" w:rsidRDefault="0083390E" w:rsidP="001F5B7E">
            <w:pPr>
              <w:widowControl/>
              <w:spacing w:before="0"/>
            </w:pPr>
            <w:r>
              <w:rPr>
                <w:sz w:val="24"/>
                <w:szCs w:val="24"/>
              </w:rPr>
              <w:fldChar w:fldCharType="begin">
                <w:ffData>
                  <w:name w:val=""/>
                  <w:enabled/>
                  <w:calcOnExit/>
                  <w:helpText w:type="text" w:val="X"/>
                  <w:checkBox>
                    <w:size w:val="18"/>
                    <w:default w:val="0"/>
                  </w:checkBox>
                </w:ffData>
              </w:fldChar>
            </w:r>
            <w:r>
              <w:rPr>
                <w:sz w:val="24"/>
                <w:szCs w:val="24"/>
              </w:rPr>
              <w:instrText xml:space="preserve"> FORMCHECKBOX </w:instrText>
            </w:r>
            <w:r>
              <w:rPr>
                <w:sz w:val="24"/>
                <w:szCs w:val="24"/>
              </w:rPr>
            </w:r>
            <w:r>
              <w:rPr>
                <w:sz w:val="24"/>
                <w:szCs w:val="24"/>
              </w:rPr>
              <w:fldChar w:fldCharType="separate"/>
            </w:r>
            <w:r>
              <w:rPr>
                <w:sz w:val="24"/>
                <w:szCs w:val="24"/>
              </w:rPr>
              <w:fldChar w:fldCharType="end"/>
            </w:r>
            <w:r>
              <w:rPr>
                <w:sz w:val="24"/>
                <w:szCs w:val="24"/>
              </w:rPr>
              <w:t xml:space="preserve"> </w:t>
            </w:r>
            <w:r w:rsidR="007161E2" w:rsidRPr="00494C1F">
              <w:t>Segregare le aree di intervento</w:t>
            </w:r>
          </w:p>
          <w:p w14:paraId="07F80DB5" w14:textId="5DF26500" w:rsidR="007161E2" w:rsidRDefault="007F6462" w:rsidP="001F5B7E">
            <w:pPr>
              <w:widowControl/>
              <w:spacing w:before="0"/>
              <w:ind w:left="335" w:hanging="335"/>
            </w:pPr>
            <w:r>
              <w:rPr>
                <w:sz w:val="24"/>
                <w:szCs w:val="24"/>
              </w:rPr>
              <w:fldChar w:fldCharType="begin">
                <w:ffData>
                  <w:name w:val=""/>
                  <w:enabled/>
                  <w:calcOnExit/>
                  <w:helpText w:type="text" w:val="X"/>
                  <w:checkBox>
                    <w:size w:val="18"/>
                    <w:default w:val="0"/>
                  </w:checkBox>
                </w:ffData>
              </w:fldChar>
            </w:r>
            <w:r>
              <w:rPr>
                <w:sz w:val="24"/>
                <w:szCs w:val="24"/>
              </w:rPr>
              <w:instrText xml:space="preserve"> FORMCHECKBOX </w:instrText>
            </w:r>
            <w:r>
              <w:rPr>
                <w:sz w:val="24"/>
                <w:szCs w:val="24"/>
              </w:rPr>
            </w:r>
            <w:r>
              <w:rPr>
                <w:sz w:val="24"/>
                <w:szCs w:val="24"/>
              </w:rPr>
              <w:fldChar w:fldCharType="separate"/>
            </w:r>
            <w:r>
              <w:rPr>
                <w:sz w:val="24"/>
                <w:szCs w:val="24"/>
              </w:rPr>
              <w:fldChar w:fldCharType="end"/>
            </w:r>
            <w:r w:rsidR="0083390E">
              <w:rPr>
                <w:sz w:val="24"/>
                <w:szCs w:val="24"/>
              </w:rPr>
              <w:t xml:space="preserve"> </w:t>
            </w:r>
            <w:r w:rsidR="007161E2">
              <w:t>Prevedere la presenza di personale che vigila sulle lavorazioni</w:t>
            </w:r>
          </w:p>
          <w:p w14:paraId="52329A3E" w14:textId="6732F4D5" w:rsidR="007161E2" w:rsidRDefault="0083390E" w:rsidP="001F5B7E">
            <w:pPr>
              <w:widowControl/>
              <w:spacing w:before="0"/>
            </w:pPr>
            <w:r>
              <w:rPr>
                <w:sz w:val="24"/>
                <w:szCs w:val="24"/>
              </w:rPr>
              <w:fldChar w:fldCharType="begin">
                <w:ffData>
                  <w:name w:val=""/>
                  <w:enabled/>
                  <w:calcOnExit/>
                  <w:helpText w:type="text" w:val="X"/>
                  <w:checkBox>
                    <w:size w:val="18"/>
                    <w:default w:val="0"/>
                  </w:checkBox>
                </w:ffData>
              </w:fldChar>
            </w:r>
            <w:r>
              <w:rPr>
                <w:sz w:val="24"/>
                <w:szCs w:val="24"/>
              </w:rPr>
              <w:instrText xml:space="preserve"> FORMCHECKBOX </w:instrText>
            </w:r>
            <w:r>
              <w:rPr>
                <w:sz w:val="24"/>
                <w:szCs w:val="24"/>
              </w:rPr>
            </w:r>
            <w:r>
              <w:rPr>
                <w:sz w:val="24"/>
                <w:szCs w:val="24"/>
              </w:rPr>
              <w:fldChar w:fldCharType="separate"/>
            </w:r>
            <w:r>
              <w:rPr>
                <w:sz w:val="24"/>
                <w:szCs w:val="24"/>
              </w:rPr>
              <w:fldChar w:fldCharType="end"/>
            </w:r>
            <w:r>
              <w:rPr>
                <w:sz w:val="24"/>
                <w:szCs w:val="24"/>
              </w:rPr>
              <w:t xml:space="preserve"> </w:t>
            </w:r>
            <w:r w:rsidR="007161E2" w:rsidRPr="00494C1F">
              <w:t>Ulteriori MPP (indicare quali)</w:t>
            </w:r>
          </w:p>
          <w:p w14:paraId="7A540CEB" w14:textId="77777777" w:rsidR="007161E2" w:rsidRPr="000963DF" w:rsidRDefault="007161E2" w:rsidP="001F5B7E">
            <w:pPr>
              <w:ind w:left="292" w:hanging="292"/>
            </w:pPr>
          </w:p>
        </w:tc>
        <w:tc>
          <w:tcPr>
            <w:tcW w:w="1842" w:type="dxa"/>
            <w:shd w:val="clear" w:color="auto" w:fill="auto"/>
          </w:tcPr>
          <w:p w14:paraId="05808FC2" w14:textId="77777777" w:rsidR="007161E2" w:rsidRPr="0050325E" w:rsidRDefault="007161E2" w:rsidP="001F5B7E">
            <w:pPr>
              <w:spacing w:before="0"/>
              <w:jc w:val="left"/>
            </w:pPr>
          </w:p>
        </w:tc>
      </w:tr>
      <w:tr w:rsidR="007161E2" w:rsidRPr="00BB62A8" w14:paraId="7DC809B4" w14:textId="77777777" w:rsidTr="001F5B7E">
        <w:trPr>
          <w:trHeight w:val="1410"/>
        </w:trPr>
        <w:tc>
          <w:tcPr>
            <w:tcW w:w="1810" w:type="dxa"/>
            <w:vAlign w:val="center"/>
          </w:tcPr>
          <w:p w14:paraId="1661D9DF" w14:textId="7B812728" w:rsidR="007161E2" w:rsidRPr="005536A3" w:rsidRDefault="007F6462" w:rsidP="001F5B7E">
            <w:pPr>
              <w:spacing w:before="0"/>
              <w:ind w:left="300" w:hanging="300"/>
              <w:jc w:val="left"/>
            </w:pPr>
            <w:r>
              <w:rPr>
                <w:rFonts w:cs="Arial"/>
              </w:rPr>
              <w:fldChar w:fldCharType="begin">
                <w:ffData>
                  <w:name w:val=""/>
                  <w:enabled/>
                  <w:calcOnExit/>
                  <w:helpText w:type="text" w:val="X"/>
                  <w:checkBox>
                    <w:size w:val="18"/>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r w:rsidR="007161E2" w:rsidRPr="00971DAD">
              <w:t xml:space="preserve"> Lavorazioni in </w:t>
            </w:r>
            <w:r w:rsidR="007161E2">
              <w:t xml:space="preserve">presenza di materiali, </w:t>
            </w:r>
            <w:r w:rsidR="007161E2" w:rsidRPr="00114A10">
              <w:t xml:space="preserve">scarti </w:t>
            </w:r>
            <w:r w:rsidR="007161E2">
              <w:t xml:space="preserve">e rifiuti </w:t>
            </w:r>
            <w:r w:rsidR="007161E2" w:rsidRPr="00114A10">
              <w:t>a terra (chiodi, vetri, ecc).</w:t>
            </w:r>
          </w:p>
        </w:tc>
        <w:tc>
          <w:tcPr>
            <w:tcW w:w="4298" w:type="dxa"/>
            <w:vAlign w:val="center"/>
          </w:tcPr>
          <w:p w14:paraId="251F29C1" w14:textId="77777777" w:rsidR="007161E2" w:rsidRDefault="007F6462" w:rsidP="0083390E">
            <w:pPr>
              <w:tabs>
                <w:tab w:val="left" w:pos="290"/>
              </w:tabs>
              <w:spacing w:before="0"/>
              <w:jc w:val="left"/>
              <w:rPr>
                <w:ins w:id="72" w:author="Alessandro Benatti" w:date="2025-03-25T11:29:00Z" w16du:dateUtc="2025-03-25T10:29:00Z"/>
              </w:rPr>
            </w:pPr>
            <w:r>
              <w:rPr>
                <w:sz w:val="24"/>
                <w:szCs w:val="24"/>
              </w:rPr>
              <w:fldChar w:fldCharType="begin">
                <w:ffData>
                  <w:name w:val=""/>
                  <w:enabled/>
                  <w:calcOnExit/>
                  <w:helpText w:type="text" w:val="X"/>
                  <w:checkBox>
                    <w:size w:val="18"/>
                    <w:default w:val="1"/>
                  </w:checkBox>
                </w:ffData>
              </w:fldChar>
            </w:r>
            <w:r>
              <w:rPr>
                <w:sz w:val="24"/>
                <w:szCs w:val="24"/>
              </w:rPr>
              <w:instrText xml:space="preserve"> FORMCHECKBOX </w:instrText>
            </w:r>
            <w:r>
              <w:rPr>
                <w:sz w:val="24"/>
                <w:szCs w:val="24"/>
              </w:rPr>
            </w:r>
            <w:r>
              <w:rPr>
                <w:sz w:val="24"/>
                <w:szCs w:val="24"/>
              </w:rPr>
              <w:fldChar w:fldCharType="separate"/>
            </w:r>
            <w:r>
              <w:rPr>
                <w:sz w:val="24"/>
                <w:szCs w:val="24"/>
              </w:rPr>
              <w:fldChar w:fldCharType="end"/>
            </w:r>
            <w:r w:rsidR="0083390E">
              <w:rPr>
                <w:sz w:val="24"/>
                <w:szCs w:val="24"/>
              </w:rPr>
              <w:t xml:space="preserve"> </w:t>
            </w:r>
            <w:r w:rsidR="007161E2" w:rsidRPr="00114A10">
              <w:t xml:space="preserve">Tagli </w:t>
            </w:r>
          </w:p>
          <w:p w14:paraId="1878E929" w14:textId="77777777" w:rsidR="00CF7E02" w:rsidRDefault="00CF7E02" w:rsidP="00CF7E02">
            <w:pPr>
              <w:tabs>
                <w:tab w:val="left" w:pos="290"/>
              </w:tabs>
              <w:spacing w:before="0"/>
              <w:ind w:left="176"/>
              <w:jc w:val="left"/>
              <w:rPr>
                <w:ins w:id="73" w:author="Alessandro Benatti" w:date="2025-03-25T11:29:00Z" w16du:dateUtc="2025-03-25T10:29:00Z"/>
              </w:rPr>
            </w:pPr>
            <w:ins w:id="74" w:author="Alessandro Benatti" w:date="2025-03-25T11:29:00Z" w16du:dateUtc="2025-03-25T10:29:00Z">
              <w:r>
                <w:rPr>
                  <w:rFonts w:cs="Arial"/>
                </w:rPr>
                <w:fldChar w:fldCharType="begin">
                  <w:ffData>
                    <w:name w:val=""/>
                    <w:enabled/>
                    <w:calcOnExit/>
                    <w:helpText w:type="text" w:val="X"/>
                    <w:checkBox>
                      <w:size w:val="18"/>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r>
                <w:t>Scivolamento</w:t>
              </w:r>
            </w:ins>
          </w:p>
          <w:p w14:paraId="71958529" w14:textId="77777777" w:rsidR="00CF7E02" w:rsidRDefault="00CF7E02" w:rsidP="00CF7E02">
            <w:pPr>
              <w:tabs>
                <w:tab w:val="left" w:pos="290"/>
              </w:tabs>
              <w:spacing w:before="0"/>
              <w:ind w:left="176"/>
              <w:jc w:val="left"/>
              <w:rPr>
                <w:ins w:id="75" w:author="Alessandro Benatti" w:date="2025-03-25T11:29:00Z" w16du:dateUtc="2025-03-25T10:29:00Z"/>
              </w:rPr>
            </w:pPr>
          </w:p>
          <w:p w14:paraId="102269BD" w14:textId="77777777" w:rsidR="00CF7E02" w:rsidRDefault="00CF7E02" w:rsidP="00CF7E02">
            <w:pPr>
              <w:tabs>
                <w:tab w:val="left" w:pos="290"/>
              </w:tabs>
              <w:spacing w:before="0"/>
              <w:ind w:left="176"/>
              <w:jc w:val="left"/>
              <w:rPr>
                <w:ins w:id="76" w:author="Alessandro Benatti" w:date="2025-03-25T11:29:00Z" w16du:dateUtc="2025-03-25T10:29:00Z"/>
              </w:rPr>
            </w:pPr>
            <w:ins w:id="77" w:author="Alessandro Benatti" w:date="2025-03-25T11:29:00Z" w16du:dateUtc="2025-03-25T10:29:00Z">
              <w:r>
                <w:rPr>
                  <w:rFonts w:cs="Arial"/>
                </w:rPr>
                <w:fldChar w:fldCharType="begin">
                  <w:ffData>
                    <w:name w:val=""/>
                    <w:enabled/>
                    <w:calcOnExit/>
                    <w:helpText w:type="text" w:val="X"/>
                    <w:checkBox>
                      <w:size w:val="18"/>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r>
                <w:t>Caduta in piano / incespicamento</w:t>
              </w:r>
            </w:ins>
          </w:p>
          <w:p w14:paraId="42EFFB21" w14:textId="600D08B9" w:rsidR="00CF7E02" w:rsidRPr="005536A3" w:rsidRDefault="00CF7E02" w:rsidP="0083390E">
            <w:pPr>
              <w:tabs>
                <w:tab w:val="left" w:pos="290"/>
              </w:tabs>
              <w:spacing w:before="0"/>
              <w:jc w:val="left"/>
            </w:pPr>
          </w:p>
        </w:tc>
        <w:tc>
          <w:tcPr>
            <w:tcW w:w="1779" w:type="dxa"/>
          </w:tcPr>
          <w:p w14:paraId="0150DB0F" w14:textId="77777777" w:rsidR="007F6462" w:rsidRDefault="007F6462" w:rsidP="001F5B7E">
            <w:pPr>
              <w:spacing w:before="0"/>
              <w:ind w:left="292" w:hanging="292"/>
            </w:pPr>
          </w:p>
          <w:p w14:paraId="470B6EE4" w14:textId="77777777" w:rsidR="007F6462" w:rsidRDefault="007F6462" w:rsidP="001F5B7E">
            <w:pPr>
              <w:spacing w:before="0"/>
              <w:ind w:left="292" w:hanging="292"/>
            </w:pPr>
          </w:p>
          <w:p w14:paraId="0B8206E5" w14:textId="3B6A745A" w:rsidR="007161E2" w:rsidRPr="000963DF" w:rsidRDefault="007F6462" w:rsidP="001F5B7E">
            <w:pPr>
              <w:spacing w:before="0"/>
              <w:ind w:left="292" w:hanging="292"/>
            </w:pPr>
            <w:r>
              <w:t xml:space="preserve">         1X4=4</w:t>
            </w:r>
          </w:p>
        </w:tc>
        <w:tc>
          <w:tcPr>
            <w:tcW w:w="5021" w:type="dxa"/>
            <w:shd w:val="clear" w:color="auto" w:fill="auto"/>
            <w:vAlign w:val="center"/>
          </w:tcPr>
          <w:p w14:paraId="164F33DE" w14:textId="15546FE0" w:rsidR="007161E2" w:rsidRPr="0083390E" w:rsidRDefault="0083390E" w:rsidP="001F5B7E">
            <w:pPr>
              <w:spacing w:before="0"/>
              <w:ind w:left="292" w:hanging="292"/>
              <w:rPr>
                <w:sz w:val="24"/>
                <w:szCs w:val="24"/>
              </w:rPr>
            </w:pPr>
            <w:r>
              <w:rPr>
                <w:sz w:val="24"/>
                <w:szCs w:val="24"/>
              </w:rPr>
              <w:fldChar w:fldCharType="begin">
                <w:ffData>
                  <w:name w:val=""/>
                  <w:enabled/>
                  <w:calcOnExit/>
                  <w:helpText w:type="text" w:val="X"/>
                  <w:checkBox>
                    <w:size w:val="18"/>
                    <w:default w:val="1"/>
                  </w:checkBox>
                </w:ffData>
              </w:fldChar>
            </w:r>
            <w:r>
              <w:rPr>
                <w:sz w:val="24"/>
                <w:szCs w:val="24"/>
              </w:rPr>
              <w:instrText xml:space="preserve"> FORMCHECKBOX </w:instrText>
            </w:r>
            <w:r>
              <w:rPr>
                <w:sz w:val="24"/>
                <w:szCs w:val="24"/>
              </w:rPr>
            </w:r>
            <w:r>
              <w:rPr>
                <w:sz w:val="24"/>
                <w:szCs w:val="24"/>
              </w:rPr>
              <w:fldChar w:fldCharType="separate"/>
            </w:r>
            <w:r>
              <w:rPr>
                <w:sz w:val="24"/>
                <w:szCs w:val="24"/>
              </w:rPr>
              <w:fldChar w:fldCharType="end"/>
            </w:r>
            <w:r w:rsidR="007161E2" w:rsidRPr="0083390E">
              <w:rPr>
                <w:sz w:val="24"/>
                <w:szCs w:val="24"/>
              </w:rPr>
              <w:t xml:space="preserve"> Utilizzo adeguati DPI </w:t>
            </w:r>
          </w:p>
          <w:p w14:paraId="778599B8" w14:textId="77777777" w:rsidR="007161E2" w:rsidRPr="0083390E" w:rsidRDefault="007161E2" w:rsidP="0083390E">
            <w:pPr>
              <w:spacing w:before="0"/>
              <w:ind w:left="292" w:hanging="292"/>
              <w:rPr>
                <w:sz w:val="24"/>
                <w:szCs w:val="24"/>
              </w:rPr>
            </w:pPr>
            <w:r w:rsidRPr="0083390E">
              <w:rPr>
                <w:sz w:val="24"/>
                <w:szCs w:val="24"/>
              </w:rPr>
              <w:fldChar w:fldCharType="begin">
                <w:ffData>
                  <w:name w:val=""/>
                  <w:enabled/>
                  <w:calcOnExit/>
                  <w:helpText w:type="text" w:val="X"/>
                  <w:checkBox>
                    <w:size w:val="18"/>
                    <w:default w:val="0"/>
                    <w:checked w:val="0"/>
                  </w:checkBox>
                </w:ffData>
              </w:fldChar>
            </w:r>
            <w:r w:rsidRPr="0083390E">
              <w:rPr>
                <w:sz w:val="24"/>
                <w:szCs w:val="24"/>
              </w:rPr>
              <w:instrText xml:space="preserve"> FORMCHECKBOX </w:instrText>
            </w:r>
            <w:r w:rsidRPr="0083390E">
              <w:rPr>
                <w:sz w:val="24"/>
                <w:szCs w:val="24"/>
              </w:rPr>
            </w:r>
            <w:r w:rsidRPr="0083390E">
              <w:rPr>
                <w:sz w:val="24"/>
                <w:szCs w:val="24"/>
              </w:rPr>
              <w:fldChar w:fldCharType="separate"/>
            </w:r>
            <w:r w:rsidRPr="0083390E">
              <w:rPr>
                <w:sz w:val="24"/>
                <w:szCs w:val="24"/>
              </w:rPr>
              <w:fldChar w:fldCharType="end"/>
            </w:r>
            <w:r w:rsidRPr="0083390E">
              <w:rPr>
                <w:sz w:val="24"/>
                <w:szCs w:val="24"/>
              </w:rPr>
              <w:t xml:space="preserve"> Smaltimento dei rifiuti prodotti</w:t>
            </w:r>
          </w:p>
          <w:p w14:paraId="5B673263" w14:textId="77777777" w:rsidR="007161E2" w:rsidRPr="0083390E" w:rsidRDefault="007161E2" w:rsidP="0083390E">
            <w:pPr>
              <w:spacing w:before="0"/>
              <w:ind w:left="292" w:hanging="292"/>
              <w:rPr>
                <w:sz w:val="24"/>
                <w:szCs w:val="24"/>
              </w:rPr>
            </w:pPr>
            <w:r w:rsidRPr="0083390E">
              <w:rPr>
                <w:sz w:val="24"/>
                <w:szCs w:val="24"/>
              </w:rPr>
              <w:fldChar w:fldCharType="begin">
                <w:ffData>
                  <w:name w:val=""/>
                  <w:enabled/>
                  <w:calcOnExit/>
                  <w:helpText w:type="text" w:val="X"/>
                  <w:checkBox>
                    <w:size w:val="18"/>
                    <w:default w:val="0"/>
                    <w:checked w:val="0"/>
                  </w:checkBox>
                </w:ffData>
              </w:fldChar>
            </w:r>
            <w:r w:rsidRPr="0083390E">
              <w:rPr>
                <w:sz w:val="24"/>
                <w:szCs w:val="24"/>
              </w:rPr>
              <w:instrText xml:space="preserve"> FORMCHECKBOX </w:instrText>
            </w:r>
            <w:r w:rsidRPr="0083390E">
              <w:rPr>
                <w:sz w:val="24"/>
                <w:szCs w:val="24"/>
              </w:rPr>
            </w:r>
            <w:r w:rsidRPr="0083390E">
              <w:rPr>
                <w:sz w:val="24"/>
                <w:szCs w:val="24"/>
              </w:rPr>
              <w:fldChar w:fldCharType="separate"/>
            </w:r>
            <w:r w:rsidRPr="0083390E">
              <w:rPr>
                <w:sz w:val="24"/>
                <w:szCs w:val="24"/>
              </w:rPr>
              <w:fldChar w:fldCharType="end"/>
            </w:r>
            <w:r w:rsidRPr="0083390E">
              <w:rPr>
                <w:sz w:val="24"/>
                <w:szCs w:val="24"/>
              </w:rPr>
              <w:t xml:space="preserve"> Ulteriori MPP (indicare quali)</w:t>
            </w:r>
          </w:p>
          <w:p w14:paraId="2104D443" w14:textId="77777777" w:rsidR="007161E2" w:rsidRPr="000963DF" w:rsidRDefault="007161E2" w:rsidP="001F5B7E">
            <w:pPr>
              <w:ind w:left="292" w:hanging="292"/>
            </w:pPr>
          </w:p>
        </w:tc>
        <w:tc>
          <w:tcPr>
            <w:tcW w:w="1842" w:type="dxa"/>
            <w:shd w:val="clear" w:color="auto" w:fill="auto"/>
          </w:tcPr>
          <w:p w14:paraId="13040863" w14:textId="77777777" w:rsidR="0001081B" w:rsidRDefault="0001081B" w:rsidP="001F5B7E">
            <w:pPr>
              <w:spacing w:before="0"/>
              <w:jc w:val="left"/>
            </w:pPr>
            <w:r>
              <w:t xml:space="preserve">           </w:t>
            </w:r>
          </w:p>
          <w:p w14:paraId="6B8C61F4" w14:textId="77777777" w:rsidR="0001081B" w:rsidRDefault="0001081B" w:rsidP="001F5B7E">
            <w:pPr>
              <w:spacing w:before="0"/>
              <w:jc w:val="left"/>
            </w:pPr>
          </w:p>
          <w:p w14:paraId="46DD3D42" w14:textId="77777777" w:rsidR="0001081B" w:rsidRDefault="0001081B" w:rsidP="001F5B7E">
            <w:pPr>
              <w:spacing w:before="0"/>
              <w:jc w:val="left"/>
            </w:pPr>
          </w:p>
          <w:p w14:paraId="514FCF14" w14:textId="1FC421BC" w:rsidR="007161E2" w:rsidRPr="0050325E" w:rsidRDefault="0001081B" w:rsidP="001F5B7E">
            <w:pPr>
              <w:spacing w:before="0"/>
              <w:jc w:val="left"/>
            </w:pPr>
            <w:r>
              <w:t xml:space="preserve">            C/F</w:t>
            </w:r>
          </w:p>
        </w:tc>
      </w:tr>
    </w:tbl>
    <w:p w14:paraId="7E293D9E" w14:textId="6226482B" w:rsidR="007161E2" w:rsidRDefault="007161E2" w:rsidP="007161E2">
      <w:r>
        <w:br w:type="page"/>
      </w:r>
    </w:p>
    <w:tbl>
      <w:tblPr>
        <w:tblW w:w="147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810"/>
        <w:gridCol w:w="4298"/>
        <w:gridCol w:w="1779"/>
        <w:gridCol w:w="5021"/>
        <w:gridCol w:w="1842"/>
      </w:tblGrid>
      <w:tr w:rsidR="007161E2" w:rsidRPr="00684631" w14:paraId="6EAD9CFA" w14:textId="77777777" w:rsidTr="001F5B7E">
        <w:trPr>
          <w:cantSplit/>
          <w:trHeight w:val="704"/>
          <w:tblHeader/>
        </w:trPr>
        <w:tc>
          <w:tcPr>
            <w:tcW w:w="1810" w:type="dxa"/>
            <w:tcBorders>
              <w:top w:val="single" w:sz="6" w:space="0" w:color="auto"/>
              <w:left w:val="single" w:sz="6" w:space="0" w:color="auto"/>
              <w:bottom w:val="single" w:sz="6" w:space="0" w:color="auto"/>
              <w:right w:val="single" w:sz="6" w:space="0" w:color="auto"/>
            </w:tcBorders>
            <w:shd w:val="clear" w:color="auto" w:fill="D9D9D9"/>
            <w:vAlign w:val="center"/>
          </w:tcPr>
          <w:p w14:paraId="0F2DC0BA" w14:textId="77777777" w:rsidR="007161E2" w:rsidRPr="00684631" w:rsidRDefault="007161E2" w:rsidP="001F5B7E">
            <w:pPr>
              <w:spacing w:before="0"/>
              <w:ind w:left="300" w:hanging="300"/>
              <w:jc w:val="left"/>
            </w:pPr>
            <w:r w:rsidRPr="00684631">
              <w:lastRenderedPageBreak/>
              <w:t>Situazione</w:t>
            </w:r>
          </w:p>
        </w:tc>
        <w:tc>
          <w:tcPr>
            <w:tcW w:w="4298" w:type="dxa"/>
            <w:tcBorders>
              <w:top w:val="single" w:sz="6" w:space="0" w:color="auto"/>
              <w:left w:val="single" w:sz="6" w:space="0" w:color="auto"/>
              <w:bottom w:val="single" w:sz="6" w:space="0" w:color="auto"/>
              <w:right w:val="single" w:sz="6" w:space="0" w:color="auto"/>
            </w:tcBorders>
            <w:shd w:val="clear" w:color="auto" w:fill="D9D9D9"/>
            <w:vAlign w:val="center"/>
          </w:tcPr>
          <w:p w14:paraId="69474974" w14:textId="77777777" w:rsidR="007161E2" w:rsidRPr="00684631" w:rsidRDefault="007161E2" w:rsidP="001F5B7E">
            <w:pPr>
              <w:tabs>
                <w:tab w:val="left" w:pos="290"/>
                <w:tab w:val="num" w:pos="350"/>
              </w:tabs>
              <w:spacing w:before="0"/>
              <w:ind w:left="350" w:hanging="360"/>
              <w:jc w:val="left"/>
            </w:pPr>
            <w:r w:rsidRPr="00684631">
              <w:t>Rischio  Presente</w:t>
            </w:r>
          </w:p>
        </w:tc>
        <w:tc>
          <w:tcPr>
            <w:tcW w:w="1779" w:type="dxa"/>
            <w:tcBorders>
              <w:top w:val="single" w:sz="6" w:space="0" w:color="auto"/>
              <w:left w:val="single" w:sz="6" w:space="0" w:color="auto"/>
              <w:bottom w:val="single" w:sz="6" w:space="0" w:color="auto"/>
              <w:right w:val="single" w:sz="6" w:space="0" w:color="auto"/>
            </w:tcBorders>
            <w:shd w:val="clear" w:color="auto" w:fill="D9D9D9"/>
          </w:tcPr>
          <w:p w14:paraId="6ED9D595" w14:textId="77777777" w:rsidR="007161E2" w:rsidRPr="00684631" w:rsidRDefault="007161E2" w:rsidP="001F5B7E">
            <w:pPr>
              <w:ind w:left="292" w:hanging="292"/>
            </w:pPr>
            <w:r w:rsidRPr="00684631">
              <w:t>Valutazione</w:t>
            </w:r>
          </w:p>
          <w:p w14:paraId="35E3AB4B" w14:textId="77777777" w:rsidR="007161E2" w:rsidRPr="00684631" w:rsidRDefault="007161E2" w:rsidP="001F5B7E">
            <w:pPr>
              <w:ind w:left="292" w:hanging="292"/>
            </w:pPr>
            <w:r w:rsidRPr="00684631">
              <w:t>PxD=IR</w:t>
            </w:r>
          </w:p>
        </w:tc>
        <w:tc>
          <w:tcPr>
            <w:tcW w:w="5021" w:type="dxa"/>
            <w:tcBorders>
              <w:top w:val="single" w:sz="6" w:space="0" w:color="auto"/>
              <w:left w:val="single" w:sz="6" w:space="0" w:color="auto"/>
              <w:bottom w:val="single" w:sz="6" w:space="0" w:color="auto"/>
              <w:right w:val="single" w:sz="6" w:space="0" w:color="auto"/>
            </w:tcBorders>
            <w:shd w:val="clear" w:color="auto" w:fill="D9D9D9"/>
            <w:vAlign w:val="center"/>
          </w:tcPr>
          <w:p w14:paraId="7A2F20F4" w14:textId="77777777" w:rsidR="007161E2" w:rsidRPr="00684631" w:rsidRDefault="007161E2" w:rsidP="001F5B7E">
            <w:pPr>
              <w:ind w:left="292" w:hanging="292"/>
            </w:pPr>
            <w:r w:rsidRPr="00684631">
              <w:t xml:space="preserve">Misura di prevenzione e protezione da adottare </w:t>
            </w:r>
          </w:p>
        </w:tc>
        <w:tc>
          <w:tcPr>
            <w:tcW w:w="1842" w:type="dxa"/>
            <w:tcBorders>
              <w:top w:val="single" w:sz="6" w:space="0" w:color="auto"/>
              <w:left w:val="single" w:sz="6" w:space="0" w:color="auto"/>
              <w:bottom w:val="single" w:sz="6" w:space="0" w:color="auto"/>
              <w:right w:val="single" w:sz="6" w:space="0" w:color="auto"/>
            </w:tcBorders>
            <w:shd w:val="clear" w:color="auto" w:fill="D9D9D9"/>
          </w:tcPr>
          <w:p w14:paraId="7D102021" w14:textId="77777777" w:rsidR="007161E2" w:rsidRPr="00684631" w:rsidRDefault="007161E2" w:rsidP="001F5B7E">
            <w:pPr>
              <w:spacing w:before="0"/>
              <w:jc w:val="left"/>
            </w:pPr>
            <w:r w:rsidRPr="00684631">
              <w:t>Responsabile dell’attuazione delle misure:   C/F</w:t>
            </w:r>
          </w:p>
        </w:tc>
      </w:tr>
      <w:tr w:rsidR="007161E2" w:rsidRPr="00BB62A8" w14:paraId="24399603" w14:textId="77777777" w:rsidTr="001F5B7E">
        <w:trPr>
          <w:trHeight w:val="1890"/>
        </w:trPr>
        <w:tc>
          <w:tcPr>
            <w:tcW w:w="1810" w:type="dxa"/>
            <w:vAlign w:val="center"/>
          </w:tcPr>
          <w:p w14:paraId="156C20ED" w14:textId="13D7F8D0" w:rsidR="007161E2" w:rsidRPr="00971DAD" w:rsidRDefault="0001081B" w:rsidP="001F5B7E">
            <w:pPr>
              <w:spacing w:before="0"/>
              <w:ind w:left="300" w:hanging="300"/>
              <w:jc w:val="left"/>
            </w:pPr>
            <w:r>
              <w:rPr>
                <w:rFonts w:cs="Arial"/>
              </w:rPr>
              <w:fldChar w:fldCharType="begin">
                <w:ffData>
                  <w:name w:val=""/>
                  <w:enabled/>
                  <w:calcOnExit/>
                  <w:helpText w:type="text" w:val="X"/>
                  <w:checkBox>
                    <w:size w:val="18"/>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r w:rsidR="007161E2">
              <w:t xml:space="preserve"> Lavori che comportano l’utilizzo di </w:t>
            </w:r>
            <w:r w:rsidR="007161E2" w:rsidRPr="005536A3">
              <w:t xml:space="preserve"> attrezzature o materiali in zone di transito</w:t>
            </w:r>
          </w:p>
        </w:tc>
        <w:tc>
          <w:tcPr>
            <w:tcW w:w="4298" w:type="dxa"/>
            <w:vAlign w:val="center"/>
          </w:tcPr>
          <w:p w14:paraId="7037F28C" w14:textId="7D76B243" w:rsidR="007161E2" w:rsidRPr="002C38E6" w:rsidDel="003D4BF0" w:rsidRDefault="0001081B" w:rsidP="001F5B7E">
            <w:pPr>
              <w:tabs>
                <w:tab w:val="left" w:pos="290"/>
              </w:tabs>
              <w:spacing w:before="0"/>
              <w:ind w:left="290" w:hanging="300"/>
              <w:jc w:val="left"/>
            </w:pPr>
            <w:r>
              <w:rPr>
                <w:rFonts w:cs="Arial"/>
              </w:rPr>
              <w:fldChar w:fldCharType="begin">
                <w:ffData>
                  <w:name w:val=""/>
                  <w:enabled/>
                  <w:calcOnExit/>
                  <w:helpText w:type="text" w:val="X"/>
                  <w:checkBox>
                    <w:size w:val="18"/>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r w:rsidR="007161E2" w:rsidRPr="005536A3">
              <w:t xml:space="preserve"> Rischio di contatto – urti – inciampo per presenza di cavi</w:t>
            </w:r>
            <w:r w:rsidR="007161E2">
              <w:t>,materiali</w:t>
            </w:r>
            <w:r w:rsidR="007161E2" w:rsidRPr="005536A3">
              <w:t xml:space="preserve"> o attrezzature in zone di transito</w:t>
            </w:r>
          </w:p>
        </w:tc>
        <w:tc>
          <w:tcPr>
            <w:tcW w:w="1779" w:type="dxa"/>
          </w:tcPr>
          <w:p w14:paraId="2874AB57" w14:textId="77777777" w:rsidR="00A96435" w:rsidRDefault="00A96435" w:rsidP="001F5B7E">
            <w:pPr>
              <w:spacing w:before="0"/>
              <w:ind w:left="292" w:hanging="292"/>
            </w:pPr>
          </w:p>
          <w:p w14:paraId="4416B7D9" w14:textId="77777777" w:rsidR="00A96435" w:rsidRDefault="00A96435" w:rsidP="001F5B7E">
            <w:pPr>
              <w:spacing w:before="0"/>
              <w:ind w:left="292" w:hanging="292"/>
            </w:pPr>
          </w:p>
          <w:p w14:paraId="79EB3423" w14:textId="77777777" w:rsidR="00A96435" w:rsidRDefault="00A96435" w:rsidP="001F5B7E">
            <w:pPr>
              <w:spacing w:before="0"/>
              <w:ind w:left="292" w:hanging="292"/>
            </w:pPr>
          </w:p>
          <w:p w14:paraId="4FDDF116" w14:textId="77777777" w:rsidR="00A96435" w:rsidRDefault="00A96435" w:rsidP="001F5B7E">
            <w:pPr>
              <w:spacing w:before="0"/>
              <w:ind w:left="292" w:hanging="292"/>
            </w:pPr>
          </w:p>
          <w:p w14:paraId="2D60C585" w14:textId="442CEE09" w:rsidR="007161E2" w:rsidRPr="005536A3" w:rsidRDefault="00A96435" w:rsidP="001F5B7E">
            <w:pPr>
              <w:spacing w:before="0"/>
              <w:ind w:left="292" w:hanging="292"/>
            </w:pPr>
            <w:r>
              <w:t xml:space="preserve">         1X4=4</w:t>
            </w:r>
          </w:p>
        </w:tc>
        <w:tc>
          <w:tcPr>
            <w:tcW w:w="5021" w:type="dxa"/>
            <w:shd w:val="clear" w:color="auto" w:fill="auto"/>
            <w:vAlign w:val="center"/>
          </w:tcPr>
          <w:p w14:paraId="74863F14" w14:textId="66A7B70C" w:rsidR="007161E2" w:rsidRPr="009D3093" w:rsidDel="00B83975" w:rsidRDefault="0001081B" w:rsidP="001F5B7E">
            <w:pPr>
              <w:spacing w:before="0"/>
              <w:ind w:left="292" w:hanging="292"/>
            </w:pPr>
            <w:r>
              <w:rPr>
                <w:rFonts w:cs="Arial"/>
              </w:rPr>
              <w:fldChar w:fldCharType="begin">
                <w:ffData>
                  <w:name w:val=""/>
                  <w:enabled/>
                  <w:calcOnExit/>
                  <w:helpText w:type="text" w:val="X"/>
                  <w:checkBox>
                    <w:size w:val="18"/>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r w:rsidR="007161E2" w:rsidRPr="005536A3">
              <w:t xml:space="preserve"> Non lasciare attrezzature o materiali incustoditi </w:t>
            </w:r>
            <w:r w:rsidR="007161E2">
              <w:t>su</w:t>
            </w:r>
            <w:r w:rsidR="007161E2" w:rsidRPr="005536A3">
              <w:t xml:space="preserve">lle vie di transito </w:t>
            </w:r>
            <w:r w:rsidR="007161E2">
              <w:t>e sulle vie di fuga</w:t>
            </w:r>
          </w:p>
          <w:p w14:paraId="5D2ED235" w14:textId="54C2E19D" w:rsidR="007161E2" w:rsidRPr="009D3093" w:rsidDel="00B83975" w:rsidRDefault="0001081B" w:rsidP="001F5B7E">
            <w:pPr>
              <w:spacing w:before="0"/>
              <w:ind w:left="292" w:hanging="292"/>
            </w:pPr>
            <w:r>
              <w:rPr>
                <w:rFonts w:cs="Arial"/>
              </w:rPr>
              <w:fldChar w:fldCharType="begin">
                <w:ffData>
                  <w:name w:val=""/>
                  <w:enabled/>
                  <w:calcOnExit/>
                  <w:helpText w:type="text" w:val="X"/>
                  <w:checkBox>
                    <w:size w:val="18"/>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r w:rsidR="007161E2" w:rsidRPr="005536A3">
              <w:t xml:space="preserve"> Delimitare le aree per l’accumulo o il deposito dei materiali o attrezzature di lavoro</w:t>
            </w:r>
          </w:p>
          <w:p w14:paraId="6843237A" w14:textId="77777777" w:rsidR="007161E2" w:rsidRDefault="007161E2" w:rsidP="001F5B7E">
            <w:pPr>
              <w:ind w:left="292" w:hanging="292"/>
            </w:pPr>
            <w:r>
              <w:rPr>
                <w:rFonts w:cs="Arial"/>
              </w:rPr>
              <w:fldChar w:fldCharType="begin">
                <w:ffData>
                  <w:name w:val=""/>
                  <w:enabled/>
                  <w:calcOnExit/>
                  <w:helpText w:type="text" w:val="X"/>
                  <w:checkBox>
                    <w:size w:val="18"/>
                    <w:default w:val="0"/>
                    <w:checked w:val="0"/>
                  </w:checkBox>
                </w:ffData>
              </w:fldChar>
            </w:r>
            <w:r>
              <w:rPr>
                <w:rFonts w:cs="Arial"/>
              </w:rPr>
              <w:instrText xml:space="preserve"> FORMCHECKBOX </w:instrText>
            </w:r>
            <w:r>
              <w:rPr>
                <w:rFonts w:cs="Arial"/>
              </w:rPr>
            </w:r>
            <w:r>
              <w:rPr>
                <w:rFonts w:cs="Arial"/>
              </w:rPr>
              <w:fldChar w:fldCharType="separate"/>
            </w:r>
            <w:r>
              <w:rPr>
                <w:rFonts w:cs="Arial"/>
              </w:rPr>
              <w:fldChar w:fldCharType="end"/>
            </w:r>
            <w:r w:rsidRPr="005536A3">
              <w:t xml:space="preserve"> Ulteriori MPP (indicare quali)</w:t>
            </w:r>
          </w:p>
          <w:p w14:paraId="72B4F28F" w14:textId="77777777" w:rsidR="007161E2" w:rsidRDefault="007161E2" w:rsidP="001F5B7E"/>
          <w:p w14:paraId="22CA3FBA" w14:textId="77777777" w:rsidR="007161E2" w:rsidRPr="009D3093" w:rsidDel="00B83975" w:rsidRDefault="007161E2" w:rsidP="001F5B7E"/>
        </w:tc>
        <w:tc>
          <w:tcPr>
            <w:tcW w:w="1842" w:type="dxa"/>
            <w:shd w:val="clear" w:color="auto" w:fill="auto"/>
          </w:tcPr>
          <w:p w14:paraId="69FA867E" w14:textId="77777777" w:rsidR="0001081B" w:rsidRDefault="0001081B" w:rsidP="001F5B7E">
            <w:pPr>
              <w:spacing w:before="0"/>
              <w:jc w:val="left"/>
            </w:pPr>
            <w:r>
              <w:t xml:space="preserve">            </w:t>
            </w:r>
          </w:p>
          <w:p w14:paraId="527B61C6" w14:textId="77777777" w:rsidR="0001081B" w:rsidRDefault="0001081B" w:rsidP="001F5B7E">
            <w:pPr>
              <w:spacing w:before="0"/>
              <w:jc w:val="left"/>
            </w:pPr>
          </w:p>
          <w:p w14:paraId="009A9F78" w14:textId="77777777" w:rsidR="0001081B" w:rsidRDefault="0001081B" w:rsidP="001F5B7E">
            <w:pPr>
              <w:spacing w:before="0"/>
              <w:jc w:val="left"/>
            </w:pPr>
          </w:p>
          <w:p w14:paraId="43D97B25" w14:textId="77777777" w:rsidR="0001081B" w:rsidRDefault="0001081B" w:rsidP="001F5B7E">
            <w:pPr>
              <w:spacing w:before="0"/>
              <w:jc w:val="left"/>
            </w:pPr>
          </w:p>
          <w:p w14:paraId="43FB8C13" w14:textId="16341D85" w:rsidR="007161E2" w:rsidRPr="0050325E" w:rsidRDefault="0001081B" w:rsidP="001F5B7E">
            <w:pPr>
              <w:spacing w:before="0"/>
              <w:jc w:val="left"/>
            </w:pPr>
            <w:r>
              <w:t xml:space="preserve">            C</w:t>
            </w:r>
          </w:p>
        </w:tc>
      </w:tr>
      <w:tr w:rsidR="007161E2" w:rsidRPr="00BB62A8" w14:paraId="4801EA5D" w14:textId="77777777" w:rsidTr="001F5B7E">
        <w:trPr>
          <w:cantSplit/>
          <w:trHeight w:val="1920"/>
        </w:trPr>
        <w:tc>
          <w:tcPr>
            <w:tcW w:w="1810" w:type="dxa"/>
            <w:shd w:val="clear" w:color="auto" w:fill="auto"/>
            <w:vAlign w:val="center"/>
          </w:tcPr>
          <w:p w14:paraId="503CB426" w14:textId="77777777" w:rsidR="007161E2" w:rsidRPr="00971DAD" w:rsidRDefault="007161E2" w:rsidP="001F5B7E">
            <w:pPr>
              <w:spacing w:before="0"/>
              <w:ind w:left="300" w:hanging="300"/>
              <w:jc w:val="left"/>
            </w:pPr>
            <w:r>
              <w:rPr>
                <w:rFonts w:cs="Arial"/>
              </w:rPr>
              <w:fldChar w:fldCharType="begin">
                <w:ffData>
                  <w:name w:val=""/>
                  <w:enabled/>
                  <w:calcOnExit/>
                  <w:helpText w:type="text" w:val="X"/>
                  <w:checkBox>
                    <w:size w:val="18"/>
                    <w:default w:val="0"/>
                    <w:checked w:val="0"/>
                  </w:checkBox>
                </w:ffData>
              </w:fldChar>
            </w:r>
            <w:r>
              <w:rPr>
                <w:rFonts w:cs="Arial"/>
              </w:rPr>
              <w:instrText xml:space="preserve"> FORMCHECKBOX </w:instrText>
            </w:r>
            <w:r>
              <w:rPr>
                <w:rFonts w:cs="Arial"/>
              </w:rPr>
            </w:r>
            <w:r>
              <w:rPr>
                <w:rFonts w:cs="Arial"/>
              </w:rPr>
              <w:fldChar w:fldCharType="separate"/>
            </w:r>
            <w:r>
              <w:rPr>
                <w:rFonts w:cs="Arial"/>
              </w:rPr>
              <w:fldChar w:fldCharType="end"/>
            </w:r>
            <w:r w:rsidRPr="00971DAD">
              <w:t xml:space="preserve"> Lavori su </w:t>
            </w:r>
            <w:r>
              <w:t xml:space="preserve">attrezzature ed </w:t>
            </w:r>
            <w:r w:rsidRPr="00971DAD">
              <w:t>impianti</w:t>
            </w:r>
          </w:p>
        </w:tc>
        <w:tc>
          <w:tcPr>
            <w:tcW w:w="4298" w:type="dxa"/>
            <w:shd w:val="clear" w:color="auto" w:fill="auto"/>
            <w:vAlign w:val="center"/>
          </w:tcPr>
          <w:p w14:paraId="43D80573" w14:textId="77777777" w:rsidR="007161E2" w:rsidRDefault="007161E2" w:rsidP="001F5B7E">
            <w:pPr>
              <w:tabs>
                <w:tab w:val="left" w:pos="290"/>
              </w:tabs>
              <w:spacing w:before="0"/>
              <w:ind w:left="458" w:hanging="282"/>
              <w:jc w:val="left"/>
            </w:pPr>
            <w:r>
              <w:rPr>
                <w:rFonts w:cs="Arial"/>
              </w:rPr>
              <w:fldChar w:fldCharType="begin">
                <w:ffData>
                  <w:name w:val=""/>
                  <w:enabled/>
                  <w:calcOnExit/>
                  <w:helpText w:type="text" w:val="X"/>
                  <w:checkBox>
                    <w:size w:val="18"/>
                    <w:default w:val="0"/>
                    <w:checked w:val="0"/>
                  </w:checkBox>
                </w:ffData>
              </w:fldChar>
            </w:r>
            <w:r>
              <w:rPr>
                <w:rFonts w:cs="Arial"/>
              </w:rPr>
              <w:instrText xml:space="preserve"> FORMCHECKBOX </w:instrText>
            </w:r>
            <w:r>
              <w:rPr>
                <w:rFonts w:cs="Arial"/>
              </w:rPr>
            </w:r>
            <w:r>
              <w:rPr>
                <w:rFonts w:cs="Arial"/>
              </w:rPr>
              <w:fldChar w:fldCharType="separate"/>
            </w:r>
            <w:r>
              <w:rPr>
                <w:rFonts w:cs="Arial"/>
              </w:rPr>
              <w:fldChar w:fldCharType="end"/>
            </w:r>
            <w:r>
              <w:rPr>
                <w:rFonts w:cs="Arial"/>
              </w:rPr>
              <w:t xml:space="preserve"> </w:t>
            </w:r>
            <w:r w:rsidRPr="0050325E">
              <w:t>Rischi per riattivazione indebita di impianto</w:t>
            </w:r>
            <w:r>
              <w:t xml:space="preserve"> o attrezzatura</w:t>
            </w:r>
            <w:r w:rsidRPr="0050325E">
              <w:t xml:space="preserve"> temporaneamente disattivato</w:t>
            </w:r>
          </w:p>
          <w:p w14:paraId="5155D8FB" w14:textId="77777777" w:rsidR="007161E2" w:rsidRPr="004E60D4" w:rsidDel="003D4BF0" w:rsidRDefault="007161E2" w:rsidP="001F5B7E">
            <w:pPr>
              <w:tabs>
                <w:tab w:val="left" w:pos="290"/>
              </w:tabs>
              <w:spacing w:before="0"/>
              <w:ind w:left="290" w:hanging="300"/>
              <w:jc w:val="left"/>
            </w:pPr>
          </w:p>
        </w:tc>
        <w:tc>
          <w:tcPr>
            <w:tcW w:w="1779" w:type="dxa"/>
          </w:tcPr>
          <w:p w14:paraId="6571E49B" w14:textId="77777777" w:rsidR="007161E2" w:rsidRPr="009D3093" w:rsidRDefault="007161E2" w:rsidP="001F5B7E">
            <w:pPr>
              <w:ind w:left="292" w:hanging="292"/>
            </w:pPr>
          </w:p>
        </w:tc>
        <w:tc>
          <w:tcPr>
            <w:tcW w:w="5021" w:type="dxa"/>
            <w:shd w:val="clear" w:color="auto" w:fill="auto"/>
            <w:vAlign w:val="center"/>
          </w:tcPr>
          <w:p w14:paraId="5D5BFCD4" w14:textId="77777777" w:rsidR="007161E2" w:rsidRDefault="007161E2" w:rsidP="001F5B7E">
            <w:pPr>
              <w:ind w:left="292" w:hanging="292"/>
            </w:pPr>
            <w:r>
              <w:t xml:space="preserve"> </w:t>
            </w:r>
            <w:r>
              <w:rPr>
                <w:rFonts w:cs="Arial"/>
              </w:rPr>
              <w:fldChar w:fldCharType="begin">
                <w:ffData>
                  <w:name w:val=""/>
                  <w:enabled/>
                  <w:calcOnExit/>
                  <w:helpText w:type="text" w:val="X"/>
                  <w:checkBox>
                    <w:size w:val="18"/>
                    <w:default w:val="0"/>
                    <w:checked w:val="0"/>
                  </w:checkBox>
                </w:ffData>
              </w:fldChar>
            </w:r>
            <w:r>
              <w:rPr>
                <w:rFonts w:cs="Arial"/>
              </w:rPr>
              <w:instrText xml:space="preserve"> FORMCHECKBOX </w:instrText>
            </w:r>
            <w:r>
              <w:rPr>
                <w:rFonts w:cs="Arial"/>
              </w:rPr>
            </w:r>
            <w:r>
              <w:rPr>
                <w:rFonts w:cs="Arial"/>
              </w:rPr>
              <w:fldChar w:fldCharType="separate"/>
            </w:r>
            <w:r>
              <w:rPr>
                <w:rFonts w:cs="Arial"/>
              </w:rPr>
              <w:fldChar w:fldCharType="end"/>
            </w:r>
            <w:r>
              <w:rPr>
                <w:rFonts w:cs="Arial"/>
              </w:rPr>
              <w:t xml:space="preserve"> V</w:t>
            </w:r>
            <w:r>
              <w:t xml:space="preserve">erificare la messa in sicurezza degli impianti prima di iniziare le attività </w:t>
            </w:r>
          </w:p>
          <w:p w14:paraId="2CFF27C9" w14:textId="77777777" w:rsidR="007161E2" w:rsidRDefault="007161E2" w:rsidP="001F5B7E">
            <w:pPr>
              <w:ind w:left="292" w:hanging="292"/>
            </w:pPr>
            <w:r>
              <w:rPr>
                <w:rFonts w:cs="Arial"/>
              </w:rPr>
              <w:fldChar w:fldCharType="begin">
                <w:ffData>
                  <w:name w:val=""/>
                  <w:enabled/>
                  <w:calcOnExit/>
                  <w:helpText w:type="text" w:val="X"/>
                  <w:checkBox>
                    <w:size w:val="18"/>
                    <w:default w:val="0"/>
                    <w:checked w:val="0"/>
                  </w:checkBox>
                </w:ffData>
              </w:fldChar>
            </w:r>
            <w:r>
              <w:rPr>
                <w:rFonts w:cs="Arial"/>
              </w:rPr>
              <w:instrText xml:space="preserve"> FORMCHECKBOX </w:instrText>
            </w:r>
            <w:r>
              <w:rPr>
                <w:rFonts w:cs="Arial"/>
              </w:rPr>
            </w:r>
            <w:r>
              <w:rPr>
                <w:rFonts w:cs="Arial"/>
              </w:rPr>
              <w:fldChar w:fldCharType="separate"/>
            </w:r>
            <w:r>
              <w:rPr>
                <w:rFonts w:cs="Arial"/>
              </w:rPr>
              <w:fldChar w:fldCharType="end"/>
            </w:r>
            <w:r w:rsidRPr="009D3093">
              <w:t xml:space="preserve"> </w:t>
            </w:r>
            <w:r w:rsidRPr="00494C1F">
              <w:t>Vietare l'accesso alle persone non addette ai lavori ai quadri elettric</w:t>
            </w:r>
            <w:r>
              <w:t xml:space="preserve">i ed ai comandi delle macchine/impianti, </w:t>
            </w:r>
            <w:r w:rsidRPr="00494C1F">
              <w:t>applicando la segnaletica di divieto e avvertimento necessaria</w:t>
            </w:r>
            <w:r>
              <w:t xml:space="preserve"> </w:t>
            </w:r>
            <w:r w:rsidRPr="00494C1F">
              <w:t>(</w:t>
            </w:r>
            <w:r>
              <w:t>Es:</w:t>
            </w:r>
            <w:r w:rsidRPr="008D27A7">
              <w:rPr>
                <w:i/>
              </w:rPr>
              <w:t>Impianto Fermo per man</w:t>
            </w:r>
            <w:r>
              <w:rPr>
                <w:i/>
              </w:rPr>
              <w:t>u</w:t>
            </w:r>
            <w:r w:rsidRPr="008D27A7">
              <w:rPr>
                <w:i/>
              </w:rPr>
              <w:t>tenzione</w:t>
            </w:r>
            <w:r w:rsidRPr="00494C1F">
              <w:t>)</w:t>
            </w:r>
          </w:p>
          <w:p w14:paraId="53A60A88" w14:textId="77777777" w:rsidR="007161E2" w:rsidRPr="004C2858" w:rsidDel="0066597A" w:rsidRDefault="007161E2" w:rsidP="001F5B7E">
            <w:pPr>
              <w:ind w:left="292" w:hanging="292"/>
            </w:pPr>
            <w:r>
              <w:t xml:space="preserve"> </w:t>
            </w:r>
            <w:r>
              <w:rPr>
                <w:rFonts w:cs="Arial"/>
              </w:rPr>
              <w:fldChar w:fldCharType="begin">
                <w:ffData>
                  <w:name w:val=""/>
                  <w:enabled/>
                  <w:calcOnExit/>
                  <w:helpText w:type="text" w:val="X"/>
                  <w:checkBox>
                    <w:size w:val="18"/>
                    <w:default w:val="0"/>
                    <w:checked w:val="0"/>
                  </w:checkBox>
                </w:ffData>
              </w:fldChar>
            </w:r>
            <w:r>
              <w:rPr>
                <w:rFonts w:cs="Arial"/>
              </w:rPr>
              <w:instrText xml:space="preserve"> FORMCHECKBOX </w:instrText>
            </w:r>
            <w:r>
              <w:rPr>
                <w:rFonts w:cs="Arial"/>
              </w:rPr>
            </w:r>
            <w:r>
              <w:rPr>
                <w:rFonts w:cs="Arial"/>
              </w:rPr>
              <w:fldChar w:fldCharType="separate"/>
            </w:r>
            <w:r>
              <w:rPr>
                <w:rFonts w:cs="Arial"/>
              </w:rPr>
              <w:fldChar w:fldCharType="end"/>
            </w:r>
            <w:r>
              <w:rPr>
                <w:rFonts w:cs="Arial"/>
              </w:rPr>
              <w:t xml:space="preserve"> </w:t>
            </w:r>
            <w:r>
              <w:t>Divieto di svolgere attività su impianti elettrici in tensione</w:t>
            </w:r>
          </w:p>
          <w:p w14:paraId="23EEEC4F" w14:textId="77777777" w:rsidR="007161E2" w:rsidRPr="004C2858" w:rsidDel="0066597A" w:rsidRDefault="007161E2" w:rsidP="001F5B7E">
            <w:pPr>
              <w:spacing w:before="0"/>
              <w:ind w:left="292" w:hanging="292"/>
            </w:pPr>
            <w:r>
              <w:rPr>
                <w:rFonts w:cs="Arial"/>
              </w:rPr>
              <w:fldChar w:fldCharType="begin">
                <w:ffData>
                  <w:name w:val=""/>
                  <w:enabled/>
                  <w:calcOnExit/>
                  <w:helpText w:type="text" w:val="X"/>
                  <w:checkBox>
                    <w:size w:val="18"/>
                    <w:default w:val="0"/>
                    <w:checked w:val="0"/>
                  </w:checkBox>
                </w:ffData>
              </w:fldChar>
            </w:r>
            <w:r>
              <w:rPr>
                <w:rFonts w:cs="Arial"/>
              </w:rPr>
              <w:instrText xml:space="preserve"> FORMCHECKBOX </w:instrText>
            </w:r>
            <w:r>
              <w:rPr>
                <w:rFonts w:cs="Arial"/>
              </w:rPr>
            </w:r>
            <w:r>
              <w:rPr>
                <w:rFonts w:cs="Arial"/>
              </w:rPr>
              <w:fldChar w:fldCharType="separate"/>
            </w:r>
            <w:r>
              <w:rPr>
                <w:rFonts w:cs="Arial"/>
              </w:rPr>
              <w:fldChar w:fldCharType="end"/>
            </w:r>
            <w:r w:rsidRPr="00494C1F">
              <w:t xml:space="preserve"> Ulteriori MPP (indicare quali)</w:t>
            </w:r>
          </w:p>
        </w:tc>
        <w:tc>
          <w:tcPr>
            <w:tcW w:w="1842" w:type="dxa"/>
            <w:shd w:val="clear" w:color="auto" w:fill="auto"/>
          </w:tcPr>
          <w:p w14:paraId="1FEC5191" w14:textId="77777777" w:rsidR="007161E2" w:rsidRPr="0050325E" w:rsidRDefault="007161E2" w:rsidP="001F5B7E">
            <w:pPr>
              <w:spacing w:before="0"/>
              <w:jc w:val="left"/>
            </w:pPr>
          </w:p>
        </w:tc>
      </w:tr>
      <w:tr w:rsidR="007161E2" w:rsidRPr="00BB62A8" w14:paraId="57AB4F33" w14:textId="77777777" w:rsidTr="001F5B7E">
        <w:trPr>
          <w:cantSplit/>
          <w:trHeight w:val="4020"/>
        </w:trPr>
        <w:tc>
          <w:tcPr>
            <w:tcW w:w="1810" w:type="dxa"/>
            <w:shd w:val="clear" w:color="auto" w:fill="auto"/>
            <w:vAlign w:val="center"/>
          </w:tcPr>
          <w:p w14:paraId="0C88BE97" w14:textId="77777777" w:rsidR="007161E2" w:rsidRPr="00971DAD" w:rsidRDefault="007161E2" w:rsidP="001F5B7E">
            <w:pPr>
              <w:spacing w:before="0"/>
              <w:ind w:left="300" w:hanging="300"/>
              <w:jc w:val="left"/>
            </w:pPr>
            <w:r>
              <w:rPr>
                <w:rFonts w:cs="Arial"/>
              </w:rPr>
              <w:fldChar w:fldCharType="begin">
                <w:ffData>
                  <w:name w:val=""/>
                  <w:enabled/>
                  <w:calcOnExit/>
                  <w:helpText w:type="text" w:val="X"/>
                  <w:checkBox>
                    <w:size w:val="18"/>
                    <w:default w:val="0"/>
                    <w:checked w:val="0"/>
                  </w:checkBox>
                </w:ffData>
              </w:fldChar>
            </w:r>
            <w:r>
              <w:rPr>
                <w:rFonts w:cs="Arial"/>
              </w:rPr>
              <w:instrText xml:space="preserve"> FORMCHECKBOX </w:instrText>
            </w:r>
            <w:r>
              <w:rPr>
                <w:rFonts w:cs="Arial"/>
              </w:rPr>
            </w:r>
            <w:r>
              <w:rPr>
                <w:rFonts w:cs="Arial"/>
              </w:rPr>
              <w:fldChar w:fldCharType="separate"/>
            </w:r>
            <w:r>
              <w:rPr>
                <w:rFonts w:cs="Arial"/>
              </w:rPr>
              <w:fldChar w:fldCharType="end"/>
            </w:r>
            <w:r>
              <w:rPr>
                <w:sz w:val="24"/>
                <w:szCs w:val="24"/>
              </w:rPr>
              <w:t xml:space="preserve"> </w:t>
            </w:r>
            <w:r w:rsidRPr="0050325E">
              <w:t xml:space="preserve">Lavori </w:t>
            </w:r>
            <w:r>
              <w:t>in presenza di linee elettriche</w:t>
            </w:r>
          </w:p>
        </w:tc>
        <w:tc>
          <w:tcPr>
            <w:tcW w:w="4298" w:type="dxa"/>
            <w:shd w:val="clear" w:color="auto" w:fill="auto"/>
            <w:vAlign w:val="center"/>
          </w:tcPr>
          <w:p w14:paraId="7504614C" w14:textId="77777777" w:rsidR="007161E2" w:rsidRPr="002C38E6" w:rsidDel="003D4BF0" w:rsidRDefault="007161E2" w:rsidP="001F5B7E">
            <w:pPr>
              <w:tabs>
                <w:tab w:val="left" w:pos="290"/>
              </w:tabs>
              <w:spacing w:before="0"/>
              <w:ind w:left="-10"/>
              <w:jc w:val="left"/>
            </w:pPr>
          </w:p>
          <w:p w14:paraId="44159486" w14:textId="77777777" w:rsidR="007161E2" w:rsidRDefault="007161E2" w:rsidP="001F5B7E">
            <w:pPr>
              <w:ind w:left="317" w:hanging="317"/>
            </w:pPr>
            <w:r>
              <w:rPr>
                <w:rFonts w:cs="Arial"/>
              </w:rPr>
              <w:fldChar w:fldCharType="begin">
                <w:ffData>
                  <w:name w:val=""/>
                  <w:enabled/>
                  <w:calcOnExit/>
                  <w:helpText w:type="text" w:val="X"/>
                  <w:checkBox>
                    <w:size w:val="18"/>
                    <w:default w:val="0"/>
                    <w:checked w:val="0"/>
                  </w:checkBox>
                </w:ffData>
              </w:fldChar>
            </w:r>
            <w:r>
              <w:rPr>
                <w:rFonts w:cs="Arial"/>
              </w:rPr>
              <w:instrText xml:space="preserve"> FORMCHECKBOX </w:instrText>
            </w:r>
            <w:r>
              <w:rPr>
                <w:rFonts w:cs="Arial"/>
              </w:rPr>
            </w:r>
            <w:r>
              <w:rPr>
                <w:rFonts w:cs="Arial"/>
              </w:rPr>
              <w:fldChar w:fldCharType="separate"/>
            </w:r>
            <w:r>
              <w:rPr>
                <w:rFonts w:cs="Arial"/>
              </w:rPr>
              <w:fldChar w:fldCharType="end"/>
            </w:r>
            <w:r w:rsidRPr="00E21ABD">
              <w:t xml:space="preserve"> </w:t>
            </w:r>
            <w:r w:rsidRPr="0050325E">
              <w:t xml:space="preserve">Rischio elettrico per contatto con linee </w:t>
            </w:r>
            <w:r>
              <w:t>elettriche i</w:t>
            </w:r>
            <w:r w:rsidRPr="0050325E">
              <w:t>n tensione</w:t>
            </w:r>
          </w:p>
          <w:p w14:paraId="0AEFB286" w14:textId="77777777" w:rsidR="007161E2" w:rsidRDefault="007161E2" w:rsidP="001F5B7E">
            <w:r>
              <w:rPr>
                <w:rFonts w:cs="Arial"/>
              </w:rPr>
              <w:fldChar w:fldCharType="begin">
                <w:ffData>
                  <w:name w:val=""/>
                  <w:enabled/>
                  <w:calcOnExit/>
                  <w:helpText w:type="text" w:val="X"/>
                  <w:checkBox>
                    <w:size w:val="18"/>
                    <w:default w:val="0"/>
                    <w:checked w:val="0"/>
                  </w:checkBox>
                </w:ffData>
              </w:fldChar>
            </w:r>
            <w:r>
              <w:rPr>
                <w:rFonts w:cs="Arial"/>
              </w:rPr>
              <w:instrText xml:space="preserve"> FORMCHECKBOX </w:instrText>
            </w:r>
            <w:r>
              <w:rPr>
                <w:rFonts w:cs="Arial"/>
              </w:rPr>
            </w:r>
            <w:r>
              <w:rPr>
                <w:rFonts w:cs="Arial"/>
              </w:rPr>
              <w:fldChar w:fldCharType="separate"/>
            </w:r>
            <w:r>
              <w:rPr>
                <w:rFonts w:cs="Arial"/>
              </w:rPr>
              <w:fldChar w:fldCharType="end"/>
            </w:r>
            <w:r w:rsidRPr="00E21ABD">
              <w:t xml:space="preserve"> </w:t>
            </w:r>
            <w:r>
              <w:t>aeree</w:t>
            </w:r>
          </w:p>
          <w:p w14:paraId="28A069FD" w14:textId="77777777" w:rsidR="007161E2" w:rsidRDefault="007161E2" w:rsidP="001F5B7E">
            <w:r>
              <w:rPr>
                <w:rFonts w:cs="Arial"/>
              </w:rPr>
              <w:fldChar w:fldCharType="begin">
                <w:ffData>
                  <w:name w:val=""/>
                  <w:enabled/>
                  <w:calcOnExit/>
                  <w:helpText w:type="text" w:val="X"/>
                  <w:checkBox>
                    <w:size w:val="18"/>
                    <w:default w:val="0"/>
                    <w:checked w:val="0"/>
                  </w:checkBox>
                </w:ffData>
              </w:fldChar>
            </w:r>
            <w:r>
              <w:rPr>
                <w:rFonts w:cs="Arial"/>
              </w:rPr>
              <w:instrText xml:space="preserve"> FORMCHECKBOX </w:instrText>
            </w:r>
            <w:r>
              <w:rPr>
                <w:rFonts w:cs="Arial"/>
              </w:rPr>
            </w:r>
            <w:r>
              <w:rPr>
                <w:rFonts w:cs="Arial"/>
              </w:rPr>
              <w:fldChar w:fldCharType="separate"/>
            </w:r>
            <w:r>
              <w:rPr>
                <w:rFonts w:cs="Arial"/>
              </w:rPr>
              <w:fldChar w:fldCharType="end"/>
            </w:r>
            <w:r w:rsidRPr="00E21ABD">
              <w:t xml:space="preserve"> </w:t>
            </w:r>
            <w:r>
              <w:t>interrate</w:t>
            </w:r>
          </w:p>
          <w:p w14:paraId="2D0EE84D" w14:textId="77777777" w:rsidR="007161E2" w:rsidRDefault="007161E2" w:rsidP="001F5B7E">
            <w:r>
              <w:rPr>
                <w:rFonts w:cs="Arial"/>
              </w:rPr>
              <w:fldChar w:fldCharType="begin">
                <w:ffData>
                  <w:name w:val=""/>
                  <w:enabled/>
                  <w:calcOnExit/>
                  <w:helpText w:type="text" w:val="X"/>
                  <w:checkBox>
                    <w:size w:val="18"/>
                    <w:default w:val="0"/>
                    <w:checked w:val="0"/>
                  </w:checkBox>
                </w:ffData>
              </w:fldChar>
            </w:r>
            <w:r>
              <w:rPr>
                <w:rFonts w:cs="Arial"/>
              </w:rPr>
              <w:instrText xml:space="preserve"> FORMCHECKBOX </w:instrText>
            </w:r>
            <w:r>
              <w:rPr>
                <w:rFonts w:cs="Arial"/>
              </w:rPr>
            </w:r>
            <w:r>
              <w:rPr>
                <w:rFonts w:cs="Arial"/>
              </w:rPr>
              <w:fldChar w:fldCharType="separate"/>
            </w:r>
            <w:r>
              <w:rPr>
                <w:rFonts w:cs="Arial"/>
              </w:rPr>
              <w:fldChar w:fldCharType="end"/>
            </w:r>
            <w:r w:rsidRPr="00E21ABD">
              <w:t xml:space="preserve"> </w:t>
            </w:r>
            <w:r>
              <w:t>parti macchine e/o impianti</w:t>
            </w:r>
          </w:p>
          <w:p w14:paraId="2FF2A033" w14:textId="77777777" w:rsidR="007161E2" w:rsidRPr="0050325E" w:rsidDel="003D4BF0" w:rsidRDefault="007161E2" w:rsidP="001F5B7E">
            <w:pPr>
              <w:ind w:left="317" w:hanging="317"/>
              <w:rPr>
                <w:sz w:val="24"/>
                <w:szCs w:val="24"/>
              </w:rPr>
            </w:pPr>
            <w:r>
              <w:rPr>
                <w:rFonts w:cs="Arial"/>
              </w:rPr>
              <w:fldChar w:fldCharType="begin">
                <w:ffData>
                  <w:name w:val=""/>
                  <w:enabled/>
                  <w:calcOnExit/>
                  <w:helpText w:type="text" w:val="X"/>
                  <w:checkBox>
                    <w:size w:val="18"/>
                    <w:default w:val="0"/>
                    <w:checked w:val="0"/>
                  </w:checkBox>
                </w:ffData>
              </w:fldChar>
            </w:r>
            <w:r>
              <w:rPr>
                <w:rFonts w:cs="Arial"/>
              </w:rPr>
              <w:instrText xml:space="preserve"> FORMCHECKBOX </w:instrText>
            </w:r>
            <w:r>
              <w:rPr>
                <w:rFonts w:cs="Arial"/>
              </w:rPr>
            </w:r>
            <w:r>
              <w:rPr>
                <w:rFonts w:cs="Arial"/>
              </w:rPr>
              <w:fldChar w:fldCharType="separate"/>
            </w:r>
            <w:r>
              <w:rPr>
                <w:rFonts w:cs="Arial"/>
              </w:rPr>
              <w:fldChar w:fldCharType="end"/>
            </w:r>
            <w:r w:rsidRPr="00E21ABD">
              <w:t xml:space="preserve"> </w:t>
            </w:r>
            <w:r>
              <w:t>altro…………………………………….</w:t>
            </w:r>
          </w:p>
        </w:tc>
        <w:tc>
          <w:tcPr>
            <w:tcW w:w="1779" w:type="dxa"/>
          </w:tcPr>
          <w:p w14:paraId="09F89049" w14:textId="77777777" w:rsidR="007161E2" w:rsidRPr="0003686A" w:rsidRDefault="007161E2" w:rsidP="001F5B7E">
            <w:pPr>
              <w:spacing w:before="0"/>
              <w:ind w:left="292" w:hanging="292"/>
              <w:rPr>
                <w:sz w:val="24"/>
                <w:szCs w:val="24"/>
              </w:rPr>
            </w:pPr>
          </w:p>
        </w:tc>
        <w:tc>
          <w:tcPr>
            <w:tcW w:w="5021" w:type="dxa"/>
            <w:shd w:val="clear" w:color="auto" w:fill="auto"/>
          </w:tcPr>
          <w:p w14:paraId="1FC3E623" w14:textId="77777777" w:rsidR="007161E2" w:rsidRPr="001463EB" w:rsidRDefault="007161E2" w:rsidP="001F5B7E">
            <w:pPr>
              <w:spacing w:before="0"/>
              <w:ind w:left="292" w:hanging="292"/>
            </w:pPr>
            <w:r>
              <w:rPr>
                <w:rFonts w:cs="Arial"/>
              </w:rPr>
              <w:fldChar w:fldCharType="begin">
                <w:ffData>
                  <w:name w:val=""/>
                  <w:enabled/>
                  <w:calcOnExit/>
                  <w:helpText w:type="text" w:val="X"/>
                  <w:checkBox>
                    <w:size w:val="18"/>
                    <w:default w:val="0"/>
                    <w:checked w:val="0"/>
                  </w:checkBox>
                </w:ffData>
              </w:fldChar>
            </w:r>
            <w:r>
              <w:rPr>
                <w:rFonts w:cs="Arial"/>
              </w:rPr>
              <w:instrText xml:space="preserve"> FORMCHECKBOX </w:instrText>
            </w:r>
            <w:r>
              <w:rPr>
                <w:rFonts w:cs="Arial"/>
              </w:rPr>
            </w:r>
            <w:r>
              <w:rPr>
                <w:rFonts w:cs="Arial"/>
              </w:rPr>
              <w:fldChar w:fldCharType="separate"/>
            </w:r>
            <w:r>
              <w:rPr>
                <w:rFonts w:cs="Arial"/>
              </w:rPr>
              <w:fldChar w:fldCharType="end"/>
            </w:r>
            <w:r w:rsidRPr="0003686A">
              <w:rPr>
                <w:sz w:val="24"/>
                <w:szCs w:val="24"/>
              </w:rPr>
              <w:t xml:space="preserve"> </w:t>
            </w:r>
            <w:r w:rsidRPr="0003686A">
              <w:t xml:space="preserve">Prima dell’inizio dei lavori </w:t>
            </w:r>
            <w:r>
              <w:t>disattivar</w:t>
            </w:r>
            <w:r w:rsidRPr="0003686A">
              <w:t xml:space="preserve">e le linee elettriche </w:t>
            </w:r>
          </w:p>
          <w:p w14:paraId="3960873C" w14:textId="77777777" w:rsidR="007161E2" w:rsidRDefault="007161E2" w:rsidP="001F5B7E">
            <w:pPr>
              <w:ind w:left="292" w:hanging="292"/>
            </w:pPr>
            <w:r>
              <w:rPr>
                <w:rFonts w:cs="Arial"/>
              </w:rPr>
              <w:fldChar w:fldCharType="begin">
                <w:ffData>
                  <w:name w:val=""/>
                  <w:enabled/>
                  <w:calcOnExit/>
                  <w:helpText w:type="text" w:val="X"/>
                  <w:checkBox>
                    <w:size w:val="18"/>
                    <w:default w:val="0"/>
                    <w:checked w:val="0"/>
                  </w:checkBox>
                </w:ffData>
              </w:fldChar>
            </w:r>
            <w:r>
              <w:rPr>
                <w:rFonts w:cs="Arial"/>
              </w:rPr>
              <w:instrText xml:space="preserve"> FORMCHECKBOX </w:instrText>
            </w:r>
            <w:r>
              <w:rPr>
                <w:rFonts w:cs="Arial"/>
              </w:rPr>
            </w:r>
            <w:r>
              <w:rPr>
                <w:rFonts w:cs="Arial"/>
              </w:rPr>
              <w:fldChar w:fldCharType="separate"/>
            </w:r>
            <w:r>
              <w:rPr>
                <w:rFonts w:cs="Arial"/>
              </w:rPr>
              <w:fldChar w:fldCharType="end"/>
            </w:r>
            <w:r w:rsidRPr="0003686A">
              <w:rPr>
                <w:sz w:val="24"/>
                <w:szCs w:val="24"/>
              </w:rPr>
              <w:t xml:space="preserve"> </w:t>
            </w:r>
            <w:r w:rsidRPr="00494C1F">
              <w:t>Vietare l'accesso alle persone non addette ai lavori ai quadri elettric</w:t>
            </w:r>
            <w:r>
              <w:t xml:space="preserve">i </w:t>
            </w:r>
            <w:r w:rsidRPr="00494C1F">
              <w:t>applicando la segnaletica di divieto e avvertimento necessaria</w:t>
            </w:r>
            <w:r>
              <w:t xml:space="preserve"> </w:t>
            </w:r>
            <w:r w:rsidRPr="00494C1F">
              <w:t>(</w:t>
            </w:r>
            <w:r>
              <w:t>Es:</w:t>
            </w:r>
            <w:r w:rsidRPr="008D27A7">
              <w:rPr>
                <w:i/>
              </w:rPr>
              <w:t>Impianto Fermo per man</w:t>
            </w:r>
            <w:r>
              <w:rPr>
                <w:i/>
              </w:rPr>
              <w:t>u</w:t>
            </w:r>
            <w:r w:rsidRPr="008D27A7">
              <w:rPr>
                <w:i/>
              </w:rPr>
              <w:t>tenzione</w:t>
            </w:r>
            <w:r w:rsidRPr="00494C1F">
              <w:t>)</w:t>
            </w:r>
          </w:p>
          <w:p w14:paraId="4730DD51" w14:textId="77777777" w:rsidR="007161E2" w:rsidRPr="0003686A" w:rsidRDefault="007161E2" w:rsidP="001F5B7E">
            <w:pPr>
              <w:widowControl/>
              <w:autoSpaceDE w:val="0"/>
              <w:autoSpaceDN w:val="0"/>
              <w:adjustRightInd w:val="0"/>
              <w:spacing w:before="0"/>
              <w:ind w:left="292" w:hanging="292"/>
              <w:jc w:val="left"/>
              <w:rPr>
                <w:sz w:val="24"/>
                <w:szCs w:val="24"/>
              </w:rPr>
            </w:pPr>
            <w:r>
              <w:rPr>
                <w:rFonts w:cs="Arial"/>
              </w:rPr>
              <w:fldChar w:fldCharType="begin">
                <w:ffData>
                  <w:name w:val=""/>
                  <w:enabled/>
                  <w:calcOnExit/>
                  <w:helpText w:type="text" w:val="X"/>
                  <w:checkBox>
                    <w:size w:val="18"/>
                    <w:default w:val="0"/>
                    <w:checked w:val="0"/>
                  </w:checkBox>
                </w:ffData>
              </w:fldChar>
            </w:r>
            <w:r>
              <w:rPr>
                <w:rFonts w:cs="Arial"/>
              </w:rPr>
              <w:instrText xml:space="preserve"> FORMCHECKBOX </w:instrText>
            </w:r>
            <w:r>
              <w:rPr>
                <w:rFonts w:cs="Arial"/>
              </w:rPr>
            </w:r>
            <w:r>
              <w:rPr>
                <w:rFonts w:cs="Arial"/>
              </w:rPr>
              <w:fldChar w:fldCharType="separate"/>
            </w:r>
            <w:r>
              <w:rPr>
                <w:rFonts w:cs="Arial"/>
              </w:rPr>
              <w:fldChar w:fldCharType="end"/>
            </w:r>
            <w:r w:rsidRPr="00702D0A">
              <w:t>Programmare, prima di eseguire le lavorazioni, sopralluoghi con l’impresa esecutrice/lavoratore autonomo ed il Referente del contratto di Aimag,</w:t>
            </w:r>
            <w:r w:rsidRPr="0003686A">
              <w:t xml:space="preserve">per raccogliere tutte le informazioni utili di carattere preventivo per individuare </w:t>
            </w:r>
            <w:r>
              <w:t>le linee elettriche</w:t>
            </w:r>
            <w:r w:rsidRPr="0003686A">
              <w:t>.</w:t>
            </w:r>
          </w:p>
          <w:p w14:paraId="38A74212" w14:textId="77777777" w:rsidR="007161E2" w:rsidRPr="001463EB" w:rsidRDefault="007161E2" w:rsidP="001F5B7E">
            <w:pPr>
              <w:spacing w:before="0"/>
              <w:ind w:left="292" w:hanging="292"/>
            </w:pPr>
            <w:r>
              <w:rPr>
                <w:rFonts w:cs="Arial"/>
              </w:rPr>
              <w:fldChar w:fldCharType="begin">
                <w:ffData>
                  <w:name w:val=""/>
                  <w:enabled/>
                  <w:calcOnExit/>
                  <w:helpText w:type="text" w:val="X"/>
                  <w:checkBox>
                    <w:size w:val="18"/>
                    <w:default w:val="0"/>
                    <w:checked w:val="0"/>
                  </w:checkBox>
                </w:ffData>
              </w:fldChar>
            </w:r>
            <w:r>
              <w:rPr>
                <w:rFonts w:cs="Arial"/>
              </w:rPr>
              <w:instrText xml:space="preserve"> FORMCHECKBOX </w:instrText>
            </w:r>
            <w:r>
              <w:rPr>
                <w:rFonts w:cs="Arial"/>
              </w:rPr>
            </w:r>
            <w:r>
              <w:rPr>
                <w:rFonts w:cs="Arial"/>
              </w:rPr>
              <w:fldChar w:fldCharType="separate"/>
            </w:r>
            <w:r>
              <w:rPr>
                <w:rFonts w:cs="Arial"/>
              </w:rPr>
              <w:fldChar w:fldCharType="end"/>
            </w:r>
            <w:r w:rsidRPr="0003686A">
              <w:rPr>
                <w:sz w:val="24"/>
                <w:szCs w:val="24"/>
              </w:rPr>
              <w:t xml:space="preserve"> </w:t>
            </w:r>
            <w:r>
              <w:t>Fornire planimetrie riportanti l’ubicazione delle linee elettriche</w:t>
            </w:r>
          </w:p>
          <w:p w14:paraId="039E779F" w14:textId="77777777" w:rsidR="007161E2" w:rsidRDefault="007161E2" w:rsidP="001F5B7E">
            <w:pPr>
              <w:spacing w:before="0"/>
              <w:ind w:left="292" w:hanging="292"/>
            </w:pPr>
            <w:r>
              <w:rPr>
                <w:rFonts w:cs="Arial"/>
              </w:rPr>
              <w:fldChar w:fldCharType="begin">
                <w:ffData>
                  <w:name w:val=""/>
                  <w:enabled/>
                  <w:calcOnExit/>
                  <w:helpText w:type="text" w:val="X"/>
                  <w:checkBox>
                    <w:size w:val="18"/>
                    <w:default w:val="0"/>
                    <w:checked w:val="0"/>
                  </w:checkBox>
                </w:ffData>
              </w:fldChar>
            </w:r>
            <w:r>
              <w:rPr>
                <w:rFonts w:cs="Arial"/>
              </w:rPr>
              <w:instrText xml:space="preserve"> FORMCHECKBOX </w:instrText>
            </w:r>
            <w:r>
              <w:rPr>
                <w:rFonts w:cs="Arial"/>
              </w:rPr>
            </w:r>
            <w:r>
              <w:rPr>
                <w:rFonts w:cs="Arial"/>
              </w:rPr>
              <w:fldChar w:fldCharType="separate"/>
            </w:r>
            <w:r>
              <w:rPr>
                <w:rFonts w:cs="Arial"/>
              </w:rPr>
              <w:fldChar w:fldCharType="end"/>
            </w:r>
            <w:r w:rsidRPr="00494C1F">
              <w:t xml:space="preserve"> Ulteriori MPP (indicare quali)</w:t>
            </w:r>
          </w:p>
          <w:p w14:paraId="715FC262" w14:textId="77777777" w:rsidR="007161E2" w:rsidRDefault="007161E2" w:rsidP="001F5B7E">
            <w:pPr>
              <w:spacing w:before="0"/>
              <w:ind w:left="292" w:hanging="292"/>
              <w:rPr>
                <w:sz w:val="24"/>
                <w:szCs w:val="24"/>
              </w:rPr>
            </w:pPr>
          </w:p>
          <w:p w14:paraId="01B12F94" w14:textId="77777777" w:rsidR="007161E2" w:rsidRPr="001463EB" w:rsidRDefault="007161E2" w:rsidP="001F5B7E">
            <w:pPr>
              <w:ind w:left="292" w:hanging="292"/>
            </w:pPr>
          </w:p>
        </w:tc>
        <w:tc>
          <w:tcPr>
            <w:tcW w:w="1842" w:type="dxa"/>
            <w:shd w:val="clear" w:color="auto" w:fill="auto"/>
          </w:tcPr>
          <w:p w14:paraId="057AEB8E" w14:textId="77777777" w:rsidR="007161E2" w:rsidRPr="0050325E" w:rsidRDefault="007161E2" w:rsidP="001F5B7E">
            <w:pPr>
              <w:spacing w:before="0"/>
              <w:jc w:val="left"/>
            </w:pPr>
          </w:p>
        </w:tc>
      </w:tr>
      <w:tr w:rsidR="007161E2" w:rsidRPr="00BB62A8" w14:paraId="3F6D979B" w14:textId="77777777" w:rsidTr="001F5B7E">
        <w:trPr>
          <w:cantSplit/>
          <w:trHeight w:val="1965"/>
        </w:trPr>
        <w:tc>
          <w:tcPr>
            <w:tcW w:w="1810" w:type="dxa"/>
            <w:vAlign w:val="center"/>
          </w:tcPr>
          <w:p w14:paraId="620A333A" w14:textId="77777777" w:rsidR="007161E2" w:rsidRPr="00971DAD" w:rsidRDefault="007161E2" w:rsidP="001F5B7E">
            <w:pPr>
              <w:spacing w:before="0"/>
              <w:ind w:left="300" w:hanging="300"/>
              <w:jc w:val="left"/>
            </w:pPr>
            <w:r>
              <w:rPr>
                <w:rFonts w:cs="Arial"/>
              </w:rPr>
              <w:lastRenderedPageBreak/>
              <w:fldChar w:fldCharType="begin">
                <w:ffData>
                  <w:name w:val=""/>
                  <w:enabled/>
                  <w:calcOnExit/>
                  <w:helpText w:type="text" w:val="X"/>
                  <w:checkBox>
                    <w:size w:val="18"/>
                    <w:default w:val="0"/>
                    <w:checked w:val="0"/>
                  </w:checkBox>
                </w:ffData>
              </w:fldChar>
            </w:r>
            <w:r>
              <w:rPr>
                <w:rFonts w:cs="Arial"/>
              </w:rPr>
              <w:instrText xml:space="preserve"> FORMCHECKBOX </w:instrText>
            </w:r>
            <w:r>
              <w:rPr>
                <w:rFonts w:cs="Arial"/>
              </w:rPr>
            </w:r>
            <w:r>
              <w:rPr>
                <w:rFonts w:cs="Arial"/>
              </w:rPr>
              <w:fldChar w:fldCharType="separate"/>
            </w:r>
            <w:r>
              <w:rPr>
                <w:rFonts w:cs="Arial"/>
              </w:rPr>
              <w:fldChar w:fldCharType="end"/>
            </w:r>
            <w:r w:rsidRPr="00971DAD">
              <w:t>Presenza di attività rumorose</w:t>
            </w:r>
          </w:p>
        </w:tc>
        <w:tc>
          <w:tcPr>
            <w:tcW w:w="4298" w:type="dxa"/>
            <w:vAlign w:val="center"/>
          </w:tcPr>
          <w:p w14:paraId="3C5C3593" w14:textId="77777777" w:rsidR="007161E2" w:rsidRDefault="007161E2" w:rsidP="001F5B7E">
            <w:pPr>
              <w:tabs>
                <w:tab w:val="left" w:pos="290"/>
              </w:tabs>
              <w:spacing w:before="0"/>
              <w:ind w:left="176"/>
              <w:jc w:val="left"/>
            </w:pPr>
            <w:r>
              <w:rPr>
                <w:rFonts w:cs="Arial"/>
              </w:rPr>
              <w:fldChar w:fldCharType="begin">
                <w:ffData>
                  <w:name w:val=""/>
                  <w:enabled/>
                  <w:calcOnExit/>
                  <w:helpText w:type="text" w:val="X"/>
                  <w:checkBox>
                    <w:size w:val="18"/>
                    <w:default w:val="0"/>
                    <w:checked w:val="0"/>
                  </w:checkBox>
                </w:ffData>
              </w:fldChar>
            </w:r>
            <w:r>
              <w:rPr>
                <w:rFonts w:cs="Arial"/>
              </w:rPr>
              <w:instrText xml:space="preserve"> FORMCHECKBOX </w:instrText>
            </w:r>
            <w:r>
              <w:rPr>
                <w:rFonts w:cs="Arial"/>
              </w:rPr>
            </w:r>
            <w:r>
              <w:rPr>
                <w:rFonts w:cs="Arial"/>
              </w:rPr>
              <w:fldChar w:fldCharType="separate"/>
            </w:r>
            <w:r>
              <w:rPr>
                <w:rFonts w:cs="Arial"/>
              </w:rPr>
              <w:fldChar w:fldCharType="end"/>
            </w:r>
            <w:r w:rsidRPr="0050325E">
              <w:t xml:space="preserve"> Rischio rumore</w:t>
            </w:r>
            <w:r>
              <w:t>: lavorazioni rumorose eseguite nel sito.</w:t>
            </w:r>
          </w:p>
          <w:p w14:paraId="38802BC2" w14:textId="77777777" w:rsidR="007161E2" w:rsidRDefault="007161E2" w:rsidP="001F5B7E">
            <w:pPr>
              <w:tabs>
                <w:tab w:val="left" w:pos="290"/>
              </w:tabs>
              <w:spacing w:before="0"/>
              <w:ind w:left="176"/>
              <w:jc w:val="left"/>
            </w:pPr>
          </w:p>
          <w:p w14:paraId="281B85C6" w14:textId="77777777" w:rsidR="007161E2" w:rsidRDefault="007161E2" w:rsidP="001F5B7E">
            <w:pPr>
              <w:tabs>
                <w:tab w:val="left" w:pos="290"/>
              </w:tabs>
              <w:spacing w:before="0"/>
              <w:ind w:left="176"/>
              <w:jc w:val="left"/>
            </w:pPr>
          </w:p>
          <w:p w14:paraId="42E7BDAB" w14:textId="77777777" w:rsidR="007161E2" w:rsidRPr="0050325E" w:rsidDel="003D4BF0" w:rsidRDefault="007161E2" w:rsidP="001F5B7E">
            <w:pPr>
              <w:tabs>
                <w:tab w:val="left" w:pos="290"/>
              </w:tabs>
              <w:spacing w:before="0"/>
              <w:ind w:left="176"/>
              <w:jc w:val="left"/>
              <w:rPr>
                <w:sz w:val="24"/>
                <w:szCs w:val="24"/>
              </w:rPr>
            </w:pPr>
            <w:r>
              <w:rPr>
                <w:rFonts w:cs="Arial"/>
              </w:rPr>
              <w:fldChar w:fldCharType="begin">
                <w:ffData>
                  <w:name w:val=""/>
                  <w:enabled/>
                  <w:calcOnExit/>
                  <w:helpText w:type="text" w:val="X"/>
                  <w:checkBox>
                    <w:size w:val="18"/>
                    <w:default w:val="0"/>
                  </w:checkBox>
                </w:ffData>
              </w:fldChar>
            </w:r>
            <w:r>
              <w:rPr>
                <w:rFonts w:cs="Arial"/>
              </w:rPr>
              <w:instrText xml:space="preserve"> FORMCHECKBOX </w:instrText>
            </w:r>
            <w:r>
              <w:rPr>
                <w:rFonts w:cs="Arial"/>
              </w:rPr>
            </w:r>
            <w:r>
              <w:rPr>
                <w:rFonts w:cs="Arial"/>
              </w:rPr>
              <w:fldChar w:fldCharType="separate"/>
            </w:r>
            <w:r>
              <w:rPr>
                <w:rFonts w:cs="Arial"/>
              </w:rPr>
              <w:fldChar w:fldCharType="end"/>
            </w:r>
            <w:r>
              <w:rPr>
                <w:rFonts w:cs="Arial"/>
              </w:rPr>
              <w:t xml:space="preserve"> </w:t>
            </w:r>
            <w:r w:rsidRPr="0050325E">
              <w:t>Rischio rumore</w:t>
            </w:r>
            <w:r>
              <w:t>: lavorazioni eseguite dall’appaltatore</w:t>
            </w:r>
          </w:p>
        </w:tc>
        <w:tc>
          <w:tcPr>
            <w:tcW w:w="1779" w:type="dxa"/>
          </w:tcPr>
          <w:p w14:paraId="4F642090" w14:textId="77777777" w:rsidR="007161E2" w:rsidRPr="004E60D4" w:rsidRDefault="007161E2" w:rsidP="001F5B7E">
            <w:pPr>
              <w:spacing w:before="0"/>
              <w:ind w:left="292" w:hanging="292"/>
            </w:pPr>
          </w:p>
        </w:tc>
        <w:tc>
          <w:tcPr>
            <w:tcW w:w="5021" w:type="dxa"/>
            <w:shd w:val="clear" w:color="auto" w:fill="auto"/>
            <w:vAlign w:val="center"/>
          </w:tcPr>
          <w:p w14:paraId="4F420D2D" w14:textId="77777777" w:rsidR="007161E2" w:rsidRPr="0050325E" w:rsidRDefault="007161E2" w:rsidP="001F5B7E">
            <w:pPr>
              <w:spacing w:before="0"/>
              <w:ind w:left="292" w:hanging="292"/>
            </w:pPr>
            <w:r>
              <w:rPr>
                <w:rFonts w:cs="Arial"/>
              </w:rPr>
              <w:fldChar w:fldCharType="begin">
                <w:ffData>
                  <w:name w:val=""/>
                  <w:enabled/>
                  <w:calcOnExit/>
                  <w:helpText w:type="text" w:val="X"/>
                  <w:checkBox>
                    <w:size w:val="18"/>
                    <w:default w:val="0"/>
                    <w:checked w:val="0"/>
                  </w:checkBox>
                </w:ffData>
              </w:fldChar>
            </w:r>
            <w:r>
              <w:rPr>
                <w:rFonts w:cs="Arial"/>
              </w:rPr>
              <w:instrText xml:space="preserve"> FORMCHECKBOX </w:instrText>
            </w:r>
            <w:r>
              <w:rPr>
                <w:rFonts w:cs="Arial"/>
              </w:rPr>
            </w:r>
            <w:r>
              <w:rPr>
                <w:rFonts w:cs="Arial"/>
              </w:rPr>
              <w:fldChar w:fldCharType="separate"/>
            </w:r>
            <w:r>
              <w:rPr>
                <w:rFonts w:cs="Arial"/>
              </w:rPr>
              <w:fldChar w:fldCharType="end"/>
            </w:r>
            <w:r w:rsidRPr="004E60D4">
              <w:t xml:space="preserve"> Utilizzare utensili a basso impatto acustico</w:t>
            </w:r>
          </w:p>
          <w:p w14:paraId="34006186" w14:textId="77777777" w:rsidR="007161E2" w:rsidRPr="001463EB" w:rsidRDefault="007161E2" w:rsidP="001F5B7E">
            <w:pPr>
              <w:spacing w:before="0"/>
              <w:ind w:left="292" w:hanging="292"/>
            </w:pPr>
            <w:r>
              <w:rPr>
                <w:rFonts w:cs="Arial"/>
              </w:rPr>
              <w:fldChar w:fldCharType="begin">
                <w:ffData>
                  <w:name w:val=""/>
                  <w:enabled/>
                  <w:calcOnExit/>
                  <w:helpText w:type="text" w:val="X"/>
                  <w:checkBox>
                    <w:size w:val="18"/>
                    <w:default w:val="0"/>
                    <w:checked w:val="0"/>
                  </w:checkBox>
                </w:ffData>
              </w:fldChar>
            </w:r>
            <w:r>
              <w:rPr>
                <w:rFonts w:cs="Arial"/>
              </w:rPr>
              <w:instrText xml:space="preserve"> FORMCHECKBOX </w:instrText>
            </w:r>
            <w:r>
              <w:rPr>
                <w:rFonts w:cs="Arial"/>
              </w:rPr>
            </w:r>
            <w:r>
              <w:rPr>
                <w:rFonts w:cs="Arial"/>
              </w:rPr>
              <w:fldChar w:fldCharType="separate"/>
            </w:r>
            <w:r>
              <w:rPr>
                <w:rFonts w:cs="Arial"/>
              </w:rPr>
              <w:fldChar w:fldCharType="end"/>
            </w:r>
            <w:r w:rsidRPr="004E60D4">
              <w:t xml:space="preserve"> Concordare con il </w:t>
            </w:r>
            <w:r>
              <w:t>R</w:t>
            </w:r>
            <w:r w:rsidRPr="005E23A2">
              <w:t xml:space="preserve">eferente </w:t>
            </w:r>
            <w:r>
              <w:t>del contratto di Aimag</w:t>
            </w:r>
            <w:r w:rsidRPr="004E60D4">
              <w:t xml:space="preserve"> orari e luoghi nei quali svolgere attività rumorose residuali</w:t>
            </w:r>
          </w:p>
          <w:p w14:paraId="0DAA13EB" w14:textId="77777777" w:rsidR="007161E2" w:rsidRPr="001463EB" w:rsidRDefault="007161E2" w:rsidP="001F5B7E">
            <w:pPr>
              <w:spacing w:before="0"/>
              <w:jc w:val="left"/>
            </w:pPr>
            <w:r>
              <w:rPr>
                <w:rFonts w:cs="Arial"/>
              </w:rPr>
              <w:fldChar w:fldCharType="begin">
                <w:ffData>
                  <w:name w:val=""/>
                  <w:enabled/>
                  <w:calcOnExit/>
                  <w:helpText w:type="text" w:val="X"/>
                  <w:checkBox>
                    <w:size w:val="18"/>
                    <w:default w:val="0"/>
                    <w:checked w:val="0"/>
                  </w:checkBox>
                </w:ffData>
              </w:fldChar>
            </w:r>
            <w:r>
              <w:rPr>
                <w:rFonts w:cs="Arial"/>
              </w:rPr>
              <w:instrText xml:space="preserve"> FORMCHECKBOX </w:instrText>
            </w:r>
            <w:r>
              <w:rPr>
                <w:rFonts w:cs="Arial"/>
              </w:rPr>
            </w:r>
            <w:r>
              <w:rPr>
                <w:rFonts w:cs="Arial"/>
              </w:rPr>
              <w:fldChar w:fldCharType="separate"/>
            </w:r>
            <w:r>
              <w:rPr>
                <w:rFonts w:cs="Arial"/>
              </w:rPr>
              <w:fldChar w:fldCharType="end"/>
            </w:r>
            <w:r w:rsidRPr="001463EB">
              <w:t xml:space="preserve"> I</w:t>
            </w:r>
            <w:r w:rsidRPr="00494C1F">
              <w:t>ndossare idonei DPI</w:t>
            </w:r>
          </w:p>
          <w:p w14:paraId="50CAE7BA" w14:textId="77777777" w:rsidR="007161E2" w:rsidRDefault="007161E2" w:rsidP="001F5B7E">
            <w:pPr>
              <w:spacing w:before="0"/>
              <w:ind w:left="292" w:hanging="292"/>
            </w:pPr>
            <w:r>
              <w:rPr>
                <w:rFonts w:cs="Arial"/>
              </w:rPr>
              <w:fldChar w:fldCharType="begin">
                <w:ffData>
                  <w:name w:val=""/>
                  <w:enabled/>
                  <w:calcOnExit/>
                  <w:helpText w:type="text" w:val="X"/>
                  <w:checkBox>
                    <w:size w:val="18"/>
                    <w:default w:val="0"/>
                    <w:checked w:val="0"/>
                  </w:checkBox>
                </w:ffData>
              </w:fldChar>
            </w:r>
            <w:r>
              <w:rPr>
                <w:rFonts w:cs="Arial"/>
              </w:rPr>
              <w:instrText xml:space="preserve"> FORMCHECKBOX </w:instrText>
            </w:r>
            <w:r>
              <w:rPr>
                <w:rFonts w:cs="Arial"/>
              </w:rPr>
            </w:r>
            <w:r>
              <w:rPr>
                <w:rFonts w:cs="Arial"/>
              </w:rPr>
              <w:fldChar w:fldCharType="separate"/>
            </w:r>
            <w:r>
              <w:rPr>
                <w:rFonts w:cs="Arial"/>
              </w:rPr>
              <w:fldChar w:fldCharType="end"/>
            </w:r>
            <w:r w:rsidRPr="00494C1F">
              <w:t xml:space="preserve"> Ulteriori MPP (indicare quali)</w:t>
            </w:r>
          </w:p>
          <w:p w14:paraId="13289DBE" w14:textId="77777777" w:rsidR="007161E2" w:rsidRDefault="007161E2" w:rsidP="001F5B7E">
            <w:pPr>
              <w:spacing w:before="0"/>
              <w:ind w:left="292" w:hanging="292"/>
            </w:pPr>
          </w:p>
          <w:p w14:paraId="18384D54" w14:textId="77777777" w:rsidR="007161E2" w:rsidRPr="0050325E" w:rsidRDefault="007161E2" w:rsidP="001F5B7E">
            <w:pPr>
              <w:ind w:left="292" w:hanging="292"/>
            </w:pPr>
          </w:p>
        </w:tc>
        <w:tc>
          <w:tcPr>
            <w:tcW w:w="1842" w:type="dxa"/>
            <w:shd w:val="clear" w:color="auto" w:fill="auto"/>
            <w:vAlign w:val="center"/>
          </w:tcPr>
          <w:p w14:paraId="42FB580C" w14:textId="77777777" w:rsidR="007161E2" w:rsidRPr="0050325E" w:rsidRDefault="007161E2" w:rsidP="001F5B7E">
            <w:pPr>
              <w:spacing w:before="0"/>
              <w:jc w:val="left"/>
            </w:pPr>
          </w:p>
        </w:tc>
      </w:tr>
      <w:tr w:rsidR="007161E2" w:rsidRPr="00BB62A8" w14:paraId="736DDDA2" w14:textId="77777777" w:rsidTr="001F5B7E">
        <w:trPr>
          <w:cantSplit/>
          <w:trHeight w:val="1095"/>
        </w:trPr>
        <w:tc>
          <w:tcPr>
            <w:tcW w:w="1810" w:type="dxa"/>
            <w:vAlign w:val="center"/>
          </w:tcPr>
          <w:p w14:paraId="6A5DE794" w14:textId="77777777" w:rsidR="007161E2" w:rsidRPr="00971DAD" w:rsidRDefault="007161E2" w:rsidP="001F5B7E">
            <w:pPr>
              <w:spacing w:before="0"/>
              <w:ind w:left="300" w:hanging="300"/>
              <w:jc w:val="left"/>
            </w:pPr>
            <w:r>
              <w:rPr>
                <w:rFonts w:cs="Arial"/>
              </w:rPr>
              <w:fldChar w:fldCharType="begin">
                <w:ffData>
                  <w:name w:val=""/>
                  <w:enabled/>
                  <w:calcOnExit/>
                  <w:helpText w:type="text" w:val="X"/>
                  <w:checkBox>
                    <w:size w:val="18"/>
                    <w:default w:val="0"/>
                    <w:checked w:val="0"/>
                  </w:checkBox>
                </w:ffData>
              </w:fldChar>
            </w:r>
            <w:r>
              <w:rPr>
                <w:rFonts w:cs="Arial"/>
              </w:rPr>
              <w:instrText xml:space="preserve"> FORMCHECKBOX </w:instrText>
            </w:r>
            <w:r>
              <w:rPr>
                <w:rFonts w:cs="Arial"/>
              </w:rPr>
            </w:r>
            <w:r>
              <w:rPr>
                <w:rFonts w:cs="Arial"/>
              </w:rPr>
              <w:fldChar w:fldCharType="separate"/>
            </w:r>
            <w:r>
              <w:rPr>
                <w:rFonts w:cs="Arial"/>
              </w:rPr>
              <w:fldChar w:fldCharType="end"/>
            </w:r>
            <w:r w:rsidRPr="00971DAD">
              <w:t xml:space="preserve"> Presenza di attività vibratorie</w:t>
            </w:r>
          </w:p>
        </w:tc>
        <w:tc>
          <w:tcPr>
            <w:tcW w:w="4298" w:type="dxa"/>
            <w:vAlign w:val="center"/>
          </w:tcPr>
          <w:p w14:paraId="2F8A038A" w14:textId="77777777" w:rsidR="007161E2" w:rsidRPr="00EE1B8B" w:rsidDel="003D4BF0" w:rsidRDefault="007161E2" w:rsidP="001F5B7E">
            <w:pPr>
              <w:tabs>
                <w:tab w:val="left" w:pos="290"/>
              </w:tabs>
              <w:spacing w:before="0"/>
              <w:ind w:left="176"/>
              <w:jc w:val="left"/>
            </w:pPr>
            <w:r>
              <w:rPr>
                <w:rFonts w:cs="Arial"/>
              </w:rPr>
              <w:fldChar w:fldCharType="begin">
                <w:ffData>
                  <w:name w:val=""/>
                  <w:enabled/>
                  <w:calcOnExit/>
                  <w:helpText w:type="text" w:val="X"/>
                  <w:checkBox>
                    <w:size w:val="18"/>
                    <w:default w:val="0"/>
                    <w:checked w:val="0"/>
                  </w:checkBox>
                </w:ffData>
              </w:fldChar>
            </w:r>
            <w:r>
              <w:rPr>
                <w:rFonts w:cs="Arial"/>
              </w:rPr>
              <w:instrText xml:space="preserve"> FORMCHECKBOX </w:instrText>
            </w:r>
            <w:r>
              <w:rPr>
                <w:rFonts w:cs="Arial"/>
              </w:rPr>
            </w:r>
            <w:r>
              <w:rPr>
                <w:rFonts w:cs="Arial"/>
              </w:rPr>
              <w:fldChar w:fldCharType="separate"/>
            </w:r>
            <w:r>
              <w:rPr>
                <w:rFonts w:cs="Arial"/>
              </w:rPr>
              <w:fldChar w:fldCharType="end"/>
            </w:r>
            <w:r w:rsidRPr="0050325E">
              <w:t xml:space="preserve">Rischio vibrazioni </w:t>
            </w:r>
            <w:r>
              <w:t xml:space="preserve"> (specificare) …</w:t>
            </w:r>
            <w:r w:rsidRPr="0050325E">
              <w:t>…………………………………………………………</w:t>
            </w:r>
            <w:r>
              <w:t>…………………………………………………………………………………………</w:t>
            </w:r>
          </w:p>
        </w:tc>
        <w:tc>
          <w:tcPr>
            <w:tcW w:w="1779" w:type="dxa"/>
          </w:tcPr>
          <w:p w14:paraId="5CB698C0" w14:textId="77777777" w:rsidR="007161E2" w:rsidRPr="00AD5F05" w:rsidDel="0066597A" w:rsidRDefault="007161E2" w:rsidP="001F5B7E">
            <w:pPr>
              <w:spacing w:before="0"/>
              <w:ind w:left="292" w:hanging="292"/>
              <w:jc w:val="left"/>
              <w:rPr>
                <w:sz w:val="24"/>
                <w:szCs w:val="24"/>
              </w:rPr>
            </w:pPr>
          </w:p>
        </w:tc>
        <w:tc>
          <w:tcPr>
            <w:tcW w:w="5021" w:type="dxa"/>
            <w:shd w:val="clear" w:color="auto" w:fill="auto"/>
            <w:vAlign w:val="center"/>
          </w:tcPr>
          <w:p w14:paraId="640EF2DC" w14:textId="77777777" w:rsidR="007161E2" w:rsidRPr="00AD5F05" w:rsidDel="0066597A" w:rsidRDefault="007161E2" w:rsidP="001F5B7E">
            <w:pPr>
              <w:spacing w:before="0"/>
              <w:ind w:left="292" w:hanging="292"/>
              <w:jc w:val="left"/>
              <w:rPr>
                <w:sz w:val="24"/>
                <w:szCs w:val="24"/>
              </w:rPr>
            </w:pPr>
          </w:p>
        </w:tc>
        <w:tc>
          <w:tcPr>
            <w:tcW w:w="1842" w:type="dxa"/>
            <w:shd w:val="clear" w:color="auto" w:fill="auto"/>
          </w:tcPr>
          <w:p w14:paraId="2C87DE74" w14:textId="77777777" w:rsidR="007161E2" w:rsidRPr="0050325E" w:rsidRDefault="007161E2" w:rsidP="001F5B7E">
            <w:pPr>
              <w:spacing w:before="0"/>
              <w:jc w:val="left"/>
            </w:pPr>
          </w:p>
        </w:tc>
      </w:tr>
      <w:tr w:rsidR="007161E2" w:rsidRPr="00BB62A8" w14:paraId="4C871BC1" w14:textId="77777777" w:rsidTr="001F5B7E">
        <w:trPr>
          <w:cantSplit/>
          <w:trHeight w:val="4215"/>
        </w:trPr>
        <w:tc>
          <w:tcPr>
            <w:tcW w:w="1810" w:type="dxa"/>
            <w:vAlign w:val="center"/>
          </w:tcPr>
          <w:p w14:paraId="58DC735B" w14:textId="4435C9E4" w:rsidR="007161E2" w:rsidRPr="001F5B7E" w:rsidRDefault="0001081B" w:rsidP="001F5B7E">
            <w:pPr>
              <w:spacing w:before="0"/>
              <w:ind w:left="300" w:hanging="300"/>
              <w:jc w:val="left"/>
            </w:pPr>
            <w:r>
              <w:rPr>
                <w:rFonts w:cs="Arial"/>
              </w:rPr>
              <w:fldChar w:fldCharType="begin">
                <w:ffData>
                  <w:name w:val=""/>
                  <w:enabled/>
                  <w:calcOnExit/>
                  <w:helpText w:type="text" w:val="X"/>
                  <w:checkBox>
                    <w:size w:val="18"/>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r w:rsidR="007161E2" w:rsidRPr="001F5B7E">
              <w:t xml:space="preserve"> Presenza di rifiuti, reflui, sostanze biologiche</w:t>
            </w:r>
          </w:p>
          <w:p w14:paraId="1C424C4B" w14:textId="77777777" w:rsidR="007161E2" w:rsidRDefault="007161E2" w:rsidP="001F5B7E">
            <w:pPr>
              <w:spacing w:before="0"/>
              <w:ind w:left="300" w:hanging="300"/>
              <w:jc w:val="left"/>
              <w:rPr>
                <w:highlight w:val="yellow"/>
              </w:rPr>
            </w:pPr>
          </w:p>
          <w:p w14:paraId="367591BE" w14:textId="77777777" w:rsidR="007161E2" w:rsidRDefault="007161E2" w:rsidP="001F5B7E">
            <w:pPr>
              <w:spacing w:before="0"/>
              <w:ind w:left="176"/>
              <w:jc w:val="left"/>
            </w:pPr>
            <w:r>
              <w:t>(specificare) …</w:t>
            </w:r>
            <w:r w:rsidRPr="0050325E">
              <w:t>…………………………………………………………</w:t>
            </w:r>
            <w:r>
              <w:t>………………………………………</w:t>
            </w:r>
          </w:p>
          <w:p w14:paraId="5764FE37" w14:textId="77777777" w:rsidR="007161E2" w:rsidRPr="00971DAD" w:rsidRDefault="007161E2" w:rsidP="001F5B7E">
            <w:pPr>
              <w:spacing w:before="0"/>
              <w:ind w:left="300" w:hanging="300"/>
              <w:jc w:val="left"/>
            </w:pPr>
          </w:p>
        </w:tc>
        <w:tc>
          <w:tcPr>
            <w:tcW w:w="4298" w:type="dxa"/>
            <w:vAlign w:val="center"/>
          </w:tcPr>
          <w:p w14:paraId="080E293C" w14:textId="77777777" w:rsidR="00CF7E02" w:rsidRDefault="0001081B" w:rsidP="00CF7E02">
            <w:pPr>
              <w:spacing w:before="0"/>
              <w:ind w:left="176"/>
              <w:jc w:val="left"/>
              <w:rPr>
                <w:ins w:id="78" w:author="Alessandro Benatti" w:date="2025-03-25T11:33:00Z" w16du:dateUtc="2025-03-25T10:33:00Z"/>
              </w:rPr>
            </w:pPr>
            <w:r>
              <w:rPr>
                <w:rFonts w:cs="Arial"/>
              </w:rPr>
              <w:fldChar w:fldCharType="begin">
                <w:ffData>
                  <w:name w:val=""/>
                  <w:enabled/>
                  <w:calcOnExit/>
                  <w:helpText w:type="text" w:val="X"/>
                  <w:checkBox>
                    <w:size w:val="18"/>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r w:rsidR="007161E2" w:rsidRPr="0050325E">
              <w:t xml:space="preserve">Rischio per esposizione (ingestione, contatto cutaneo, inalazione) </w:t>
            </w:r>
            <w:r w:rsidR="007161E2">
              <w:t>ad agenti biologici  (specificare)</w:t>
            </w:r>
          </w:p>
          <w:p w14:paraId="4148E108" w14:textId="77777777" w:rsidR="00CF7E02" w:rsidRDefault="00CF7E02" w:rsidP="00CF7E02">
            <w:pPr>
              <w:spacing w:before="0"/>
              <w:ind w:left="176"/>
              <w:jc w:val="left"/>
              <w:rPr>
                <w:ins w:id="79" w:author="Alessandro Benatti" w:date="2025-03-25T11:33:00Z" w16du:dateUtc="2025-03-25T10:33:00Z"/>
              </w:rPr>
            </w:pPr>
          </w:p>
          <w:p w14:paraId="76D8A8A3" w14:textId="189F503D" w:rsidR="00CF7E02" w:rsidRDefault="00CF7E02" w:rsidP="00CF7E02">
            <w:pPr>
              <w:spacing w:before="0"/>
              <w:ind w:left="176"/>
              <w:jc w:val="left"/>
              <w:rPr>
                <w:ins w:id="80" w:author="Alessandro Benatti" w:date="2025-03-25T11:33:00Z" w16du:dateUtc="2025-03-25T10:33:00Z"/>
              </w:rPr>
            </w:pPr>
            <w:ins w:id="81" w:author="Alessandro Benatti" w:date="2025-03-25T11:33:00Z" w16du:dateUtc="2025-03-25T10:33:00Z">
              <w:r>
                <w:t xml:space="preserve">Presso il sito di Fossoli </w:t>
              </w:r>
            </w:ins>
          </w:p>
          <w:p w14:paraId="5A77E34A" w14:textId="57D3E3D8" w:rsidR="00CF7E02" w:rsidRDefault="007161E2" w:rsidP="00CF7E02">
            <w:pPr>
              <w:spacing w:before="0"/>
              <w:ind w:left="176"/>
              <w:jc w:val="left"/>
              <w:rPr>
                <w:ins w:id="82" w:author="Alessandro Benatti" w:date="2025-03-25T11:33:00Z" w16du:dateUtc="2025-03-25T10:33:00Z"/>
              </w:rPr>
            </w:pPr>
            <w:r>
              <w:t xml:space="preserve"> </w:t>
            </w:r>
            <w:ins w:id="83" w:author="Alessandro Benatti" w:date="2025-03-25T11:33:00Z" w16du:dateUtc="2025-03-25T10:33:00Z">
              <w:r w:rsidR="00CF7E02" w:rsidRPr="0050325E">
                <w:t>Esposizione</w:t>
              </w:r>
              <w:r w:rsidR="00CF7E02">
                <w:t xml:space="preserve"> ad agenti biologici presenti nei rifiuti non pericolosi trattati; </w:t>
              </w:r>
            </w:ins>
          </w:p>
          <w:p w14:paraId="587955CD" w14:textId="4457804C" w:rsidR="007161E2" w:rsidRDefault="00CF7E02" w:rsidP="00CF7E02">
            <w:pPr>
              <w:spacing w:before="0"/>
              <w:ind w:left="176"/>
              <w:jc w:val="left"/>
            </w:pPr>
            <w:ins w:id="84" w:author="Alessandro Benatti" w:date="2025-03-25T11:33:00Z" w16du:dateUtc="2025-03-25T10:33:00Z">
              <w:r>
                <w:t>sia in matrice solida , che liquida nelle acque di processo derivato dalle lavorazioni.</w:t>
              </w:r>
            </w:ins>
            <w:del w:id="85" w:author="Alessandro Benatti" w:date="2025-03-25T11:33:00Z" w16du:dateUtc="2025-03-25T10:33:00Z">
              <w:r w:rsidR="007161E2" w:rsidDel="00CF7E02">
                <w:delText>…</w:delText>
              </w:r>
              <w:r w:rsidR="007161E2" w:rsidRPr="0050325E" w:rsidDel="00CF7E02">
                <w:delText>…………………………………………………………</w:delText>
              </w:r>
              <w:r w:rsidR="007161E2" w:rsidDel="00CF7E02">
                <w:delText>………………………………………</w:delText>
              </w:r>
            </w:del>
          </w:p>
          <w:p w14:paraId="41DD80CD" w14:textId="77777777" w:rsidR="007161E2" w:rsidRPr="001463EB" w:rsidDel="003D4BF0" w:rsidRDefault="007161E2" w:rsidP="001F5B7E">
            <w:pPr>
              <w:spacing w:before="0"/>
              <w:ind w:firstLine="290"/>
              <w:jc w:val="left"/>
            </w:pPr>
          </w:p>
        </w:tc>
        <w:tc>
          <w:tcPr>
            <w:tcW w:w="1779" w:type="dxa"/>
          </w:tcPr>
          <w:p w14:paraId="0BB28228" w14:textId="77777777" w:rsidR="00A96435" w:rsidRDefault="00A96435" w:rsidP="001F5B7E">
            <w:pPr>
              <w:spacing w:before="0"/>
              <w:ind w:left="292" w:hanging="292"/>
            </w:pPr>
          </w:p>
          <w:p w14:paraId="2C85CFFF" w14:textId="77777777" w:rsidR="00A96435" w:rsidRDefault="00A96435" w:rsidP="001F5B7E">
            <w:pPr>
              <w:spacing w:before="0"/>
              <w:ind w:left="292" w:hanging="292"/>
            </w:pPr>
          </w:p>
          <w:p w14:paraId="408415C7" w14:textId="77777777" w:rsidR="00A96435" w:rsidRDefault="00A96435" w:rsidP="001F5B7E">
            <w:pPr>
              <w:spacing w:before="0"/>
              <w:ind w:left="292" w:hanging="292"/>
            </w:pPr>
          </w:p>
          <w:p w14:paraId="2519457C" w14:textId="77777777" w:rsidR="00A96435" w:rsidRDefault="00A96435" w:rsidP="001F5B7E">
            <w:pPr>
              <w:spacing w:before="0"/>
              <w:ind w:left="292" w:hanging="292"/>
            </w:pPr>
          </w:p>
          <w:p w14:paraId="5E215969" w14:textId="77777777" w:rsidR="00A96435" w:rsidRDefault="00A96435" w:rsidP="001F5B7E">
            <w:pPr>
              <w:spacing w:before="0"/>
              <w:ind w:left="292" w:hanging="292"/>
            </w:pPr>
          </w:p>
          <w:p w14:paraId="22C15E43" w14:textId="77777777" w:rsidR="00A96435" w:rsidRDefault="00A96435" w:rsidP="001F5B7E">
            <w:pPr>
              <w:spacing w:before="0"/>
              <w:ind w:left="292" w:hanging="292"/>
            </w:pPr>
          </w:p>
          <w:p w14:paraId="022E29A9" w14:textId="77777777" w:rsidR="00A96435" w:rsidRDefault="00A96435" w:rsidP="001F5B7E">
            <w:pPr>
              <w:spacing w:before="0"/>
              <w:ind w:left="292" w:hanging="292"/>
            </w:pPr>
          </w:p>
          <w:p w14:paraId="7DECE11D" w14:textId="77777777" w:rsidR="00A96435" w:rsidRDefault="00A96435" w:rsidP="001F5B7E">
            <w:pPr>
              <w:spacing w:before="0"/>
              <w:ind w:left="292" w:hanging="292"/>
            </w:pPr>
          </w:p>
          <w:p w14:paraId="69A2FE74" w14:textId="229B8565" w:rsidR="007161E2" w:rsidRPr="009D3093" w:rsidRDefault="00A96435" w:rsidP="001F5B7E">
            <w:pPr>
              <w:spacing w:before="0"/>
              <w:ind w:left="292" w:hanging="292"/>
            </w:pPr>
            <w:r>
              <w:t xml:space="preserve">       1X4=4</w:t>
            </w:r>
          </w:p>
        </w:tc>
        <w:tc>
          <w:tcPr>
            <w:tcW w:w="5021" w:type="dxa"/>
            <w:shd w:val="clear" w:color="auto" w:fill="auto"/>
            <w:vAlign w:val="center"/>
          </w:tcPr>
          <w:p w14:paraId="2D089B02" w14:textId="00274254" w:rsidR="007161E2" w:rsidRPr="009D3093" w:rsidDel="0066597A" w:rsidRDefault="0001081B" w:rsidP="001F5B7E">
            <w:pPr>
              <w:spacing w:before="0"/>
              <w:ind w:left="292" w:hanging="292"/>
            </w:pPr>
            <w:r>
              <w:rPr>
                <w:rFonts w:cs="Arial"/>
              </w:rPr>
              <w:fldChar w:fldCharType="begin">
                <w:ffData>
                  <w:name w:val=""/>
                  <w:enabled/>
                  <w:calcOnExit/>
                  <w:helpText w:type="text" w:val="X"/>
                  <w:checkBox>
                    <w:size w:val="18"/>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r w:rsidR="007161E2">
              <w:rPr>
                <w:sz w:val="24"/>
                <w:szCs w:val="24"/>
              </w:rPr>
              <w:t xml:space="preserve"> </w:t>
            </w:r>
            <w:r w:rsidR="007161E2" w:rsidRPr="00494C1F">
              <w:t>Programmare</w:t>
            </w:r>
            <w:r w:rsidR="007161E2">
              <w:t>,</w:t>
            </w:r>
            <w:r w:rsidR="007161E2" w:rsidRPr="00494C1F">
              <w:t xml:space="preserve"> prima di eseguire le lavorazioni</w:t>
            </w:r>
            <w:r w:rsidR="007161E2">
              <w:t>,</w:t>
            </w:r>
            <w:r w:rsidR="007161E2" w:rsidRPr="00494C1F">
              <w:t xml:space="preserve"> sopralluoghi con </w:t>
            </w:r>
            <w:r w:rsidR="007161E2" w:rsidRPr="004D1847">
              <w:t>l’impresa esecutrice</w:t>
            </w:r>
            <w:r w:rsidR="007161E2">
              <w:t>/lavoratore autonomo</w:t>
            </w:r>
            <w:r w:rsidR="007161E2" w:rsidRPr="00494C1F">
              <w:t xml:space="preserve"> e</w:t>
            </w:r>
            <w:r w:rsidR="007161E2">
              <w:t>d</w:t>
            </w:r>
            <w:r w:rsidR="007161E2" w:rsidRPr="00494C1F">
              <w:t xml:space="preserve"> il </w:t>
            </w:r>
            <w:r w:rsidR="007161E2">
              <w:t xml:space="preserve">Referente del contratto di </w:t>
            </w:r>
            <w:r w:rsidR="007161E2" w:rsidRPr="00E0486E">
              <w:t xml:space="preserve">Aimag </w:t>
            </w:r>
            <w:r w:rsidR="007161E2">
              <w:t xml:space="preserve">per </w:t>
            </w:r>
            <w:r w:rsidR="007161E2" w:rsidRPr="00E0486E">
              <w:t>raccogliere</w:t>
            </w:r>
            <w:r w:rsidR="007161E2" w:rsidRPr="00494C1F">
              <w:t xml:space="preserve"> tutte le informazioni utili di carattere preventivo per individuare aree ed attività a rischio</w:t>
            </w:r>
          </w:p>
          <w:p w14:paraId="3E2F60A9" w14:textId="5CDD1856" w:rsidR="007161E2" w:rsidRPr="00494C1F" w:rsidDel="0066597A" w:rsidRDefault="0001081B" w:rsidP="001F5B7E">
            <w:pPr>
              <w:spacing w:before="0"/>
              <w:ind w:left="292" w:hanging="292"/>
              <w:jc w:val="left"/>
              <w:rPr>
                <w:sz w:val="24"/>
                <w:szCs w:val="24"/>
              </w:rPr>
            </w:pPr>
            <w:r>
              <w:rPr>
                <w:rFonts w:cs="Arial"/>
              </w:rPr>
              <w:fldChar w:fldCharType="begin">
                <w:ffData>
                  <w:name w:val=""/>
                  <w:enabled/>
                  <w:calcOnExit/>
                  <w:helpText w:type="text" w:val="X"/>
                  <w:checkBox>
                    <w:size w:val="18"/>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r w:rsidR="007161E2">
              <w:rPr>
                <w:sz w:val="24"/>
                <w:szCs w:val="24"/>
              </w:rPr>
              <w:t xml:space="preserve"> </w:t>
            </w:r>
            <w:r w:rsidR="007161E2" w:rsidRPr="00494C1F">
              <w:t>Segregare le aree di intervento. Vietare l'accesso alle persone non addette ai lavori applicando la segnaletica di divieto e avvertimento necessaria</w:t>
            </w:r>
          </w:p>
          <w:p w14:paraId="3A9C116E" w14:textId="73AD106D" w:rsidR="007161E2" w:rsidRDefault="0001081B" w:rsidP="001F5B7E">
            <w:pPr>
              <w:spacing w:before="0"/>
              <w:ind w:left="292" w:hanging="292"/>
            </w:pPr>
            <w:r>
              <w:rPr>
                <w:rFonts w:cs="Arial"/>
              </w:rPr>
              <w:fldChar w:fldCharType="begin">
                <w:ffData>
                  <w:name w:val=""/>
                  <w:enabled/>
                  <w:calcOnExit/>
                  <w:helpText w:type="text" w:val="X"/>
                  <w:checkBox>
                    <w:size w:val="18"/>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r w:rsidR="007161E2">
              <w:rPr>
                <w:sz w:val="24"/>
                <w:szCs w:val="24"/>
              </w:rPr>
              <w:t xml:space="preserve"> </w:t>
            </w:r>
            <w:r w:rsidR="007161E2" w:rsidRPr="009D3093">
              <w:t xml:space="preserve"> </w:t>
            </w:r>
            <w:r w:rsidR="007161E2" w:rsidRPr="00494C1F">
              <w:t xml:space="preserve">In caso di perdite di materiale durante </w:t>
            </w:r>
            <w:r w:rsidR="007161E2">
              <w:t>il trasporto</w:t>
            </w:r>
            <w:r w:rsidR="007161E2" w:rsidRPr="00494C1F">
              <w:t xml:space="preserve"> e/o durante le operazioni di </w:t>
            </w:r>
            <w:r w:rsidR="007161E2">
              <w:t>carico/</w:t>
            </w:r>
            <w:r w:rsidR="007161E2" w:rsidRPr="00494C1F">
              <w:t xml:space="preserve">scarico allertare immediatamente il </w:t>
            </w:r>
            <w:r w:rsidR="007161E2">
              <w:t xml:space="preserve">Referente del contratto di </w:t>
            </w:r>
            <w:r w:rsidR="007161E2" w:rsidRPr="00E0486E">
              <w:t>Aimag</w:t>
            </w:r>
          </w:p>
          <w:p w14:paraId="1055813B" w14:textId="685679CD" w:rsidR="007161E2" w:rsidRPr="009D3093" w:rsidDel="0066597A" w:rsidRDefault="0001081B" w:rsidP="001F5B7E">
            <w:pPr>
              <w:spacing w:before="0"/>
              <w:ind w:left="335" w:hanging="335"/>
            </w:pPr>
            <w:r>
              <w:rPr>
                <w:rFonts w:cs="Arial"/>
              </w:rPr>
              <w:fldChar w:fldCharType="begin">
                <w:ffData>
                  <w:name w:val=""/>
                  <w:enabled/>
                  <w:calcOnExit/>
                  <w:helpText w:type="text" w:val="X"/>
                  <w:checkBox>
                    <w:size w:val="18"/>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r w:rsidR="007161E2">
              <w:rPr>
                <w:sz w:val="24"/>
                <w:szCs w:val="24"/>
              </w:rPr>
              <w:t xml:space="preserve"> </w:t>
            </w:r>
            <w:r w:rsidR="007161E2">
              <w:t>Rispettare il divieto di fumo e di assunzione di cibi/bevande</w:t>
            </w:r>
          </w:p>
          <w:p w14:paraId="3B4B66DC" w14:textId="3A87CDB7" w:rsidR="007161E2" w:rsidRDefault="0001081B" w:rsidP="001F5B7E">
            <w:pPr>
              <w:ind w:left="292" w:hanging="292"/>
            </w:pPr>
            <w:r>
              <w:rPr>
                <w:rFonts w:cs="Arial"/>
              </w:rPr>
              <w:fldChar w:fldCharType="begin">
                <w:ffData>
                  <w:name w:val=""/>
                  <w:enabled/>
                  <w:calcOnExit/>
                  <w:helpText w:type="text" w:val="X"/>
                  <w:checkBox>
                    <w:size w:val="18"/>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r w:rsidR="007161E2">
              <w:rPr>
                <w:sz w:val="24"/>
                <w:szCs w:val="24"/>
              </w:rPr>
              <w:t xml:space="preserve"> </w:t>
            </w:r>
            <w:r w:rsidR="007161E2" w:rsidRPr="001463EB">
              <w:t xml:space="preserve"> I</w:t>
            </w:r>
            <w:r w:rsidR="007161E2" w:rsidRPr="00494C1F">
              <w:t>ndossare idonei DPI</w:t>
            </w:r>
            <w:r w:rsidR="007161E2" w:rsidRPr="009D3093" w:rsidDel="001D6F30">
              <w:t xml:space="preserve"> </w:t>
            </w:r>
          </w:p>
          <w:p w14:paraId="56B5E920" w14:textId="67F924B7" w:rsidR="007161E2" w:rsidRDefault="00CF7E02" w:rsidP="001F5B7E">
            <w:pPr>
              <w:ind w:left="292" w:hanging="292"/>
            </w:pPr>
            <w:ins w:id="86" w:author="Alessandro Benatti" w:date="2025-03-25T11:33:00Z" w16du:dateUtc="2025-03-25T10:33:00Z">
              <w:r>
                <w:rPr>
                  <w:rFonts w:cs="Arial"/>
                </w:rPr>
                <w:fldChar w:fldCharType="begin">
                  <w:ffData>
                    <w:name w:val=""/>
                    <w:enabled/>
                    <w:calcOnExit/>
                    <w:helpText w:type="text" w:val="X"/>
                    <w:checkBox>
                      <w:size w:val="18"/>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ins>
            <w:del w:id="87" w:author="Alessandro Benatti" w:date="2025-03-25T11:33:00Z" w16du:dateUtc="2025-03-25T10:33:00Z">
              <w:r w:rsidR="007161E2" w:rsidDel="00CF7E02">
                <w:rPr>
                  <w:rFonts w:cs="Arial"/>
                </w:rPr>
                <w:fldChar w:fldCharType="begin">
                  <w:ffData>
                    <w:name w:val=""/>
                    <w:enabled/>
                    <w:calcOnExit/>
                    <w:helpText w:type="text" w:val="X"/>
                    <w:checkBox>
                      <w:size w:val="18"/>
                      <w:default w:val="0"/>
                      <w:checked w:val="0"/>
                    </w:checkBox>
                  </w:ffData>
                </w:fldChar>
              </w:r>
              <w:r w:rsidR="007161E2" w:rsidDel="00CF7E02">
                <w:rPr>
                  <w:rFonts w:cs="Arial"/>
                </w:rPr>
                <w:delInstrText xml:space="preserve"> FORMCHECKBOX </w:delInstrText>
              </w:r>
              <w:r w:rsidR="007161E2" w:rsidDel="00CF7E02">
                <w:rPr>
                  <w:rFonts w:cs="Arial"/>
                </w:rPr>
              </w:r>
              <w:r w:rsidR="007161E2" w:rsidDel="00CF7E02">
                <w:rPr>
                  <w:rFonts w:cs="Arial"/>
                </w:rPr>
                <w:fldChar w:fldCharType="separate"/>
              </w:r>
              <w:r w:rsidR="007161E2" w:rsidDel="00CF7E02">
                <w:rPr>
                  <w:rFonts w:cs="Arial"/>
                </w:rPr>
                <w:fldChar w:fldCharType="end"/>
              </w:r>
            </w:del>
            <w:r w:rsidR="007161E2">
              <w:rPr>
                <w:sz w:val="24"/>
                <w:szCs w:val="24"/>
              </w:rPr>
              <w:t xml:space="preserve"> </w:t>
            </w:r>
            <w:r w:rsidR="007161E2" w:rsidRPr="00494C1F">
              <w:t xml:space="preserve"> Ulteriori MPP (indicare quali</w:t>
            </w:r>
            <w:r w:rsidR="007161E2">
              <w:t>)</w:t>
            </w:r>
            <w:ins w:id="88" w:author="Alessandro Benatti" w:date="2025-03-25T11:34:00Z" w16du:dateUtc="2025-03-25T10:34:00Z">
              <w:r>
                <w:t xml:space="preserve"> rispettare le zone di lavoro autorizzato</w:t>
              </w:r>
            </w:ins>
          </w:p>
          <w:p w14:paraId="1BBD5D59" w14:textId="77777777" w:rsidR="007161E2" w:rsidRPr="009D3093" w:rsidDel="0066597A" w:rsidRDefault="007161E2" w:rsidP="001F5B7E">
            <w:pPr>
              <w:ind w:left="292" w:hanging="292"/>
            </w:pPr>
          </w:p>
        </w:tc>
        <w:tc>
          <w:tcPr>
            <w:tcW w:w="1842" w:type="dxa"/>
            <w:shd w:val="clear" w:color="auto" w:fill="auto"/>
          </w:tcPr>
          <w:p w14:paraId="1FF38C52" w14:textId="77777777" w:rsidR="007161E2" w:rsidRDefault="0001081B" w:rsidP="001F5B7E">
            <w:pPr>
              <w:spacing w:before="0"/>
              <w:jc w:val="left"/>
            </w:pPr>
            <w:r>
              <w:t xml:space="preserve">         C/F</w:t>
            </w:r>
          </w:p>
          <w:p w14:paraId="060800EF" w14:textId="77777777" w:rsidR="0001081B" w:rsidRDefault="0001081B" w:rsidP="001F5B7E">
            <w:pPr>
              <w:spacing w:before="0"/>
              <w:jc w:val="left"/>
            </w:pPr>
          </w:p>
          <w:p w14:paraId="523C7F4B" w14:textId="77777777" w:rsidR="0001081B" w:rsidRDefault="0001081B" w:rsidP="001F5B7E">
            <w:pPr>
              <w:spacing w:before="0"/>
              <w:jc w:val="left"/>
            </w:pPr>
          </w:p>
          <w:p w14:paraId="026BF072" w14:textId="77777777" w:rsidR="0001081B" w:rsidRDefault="0001081B" w:rsidP="001F5B7E">
            <w:pPr>
              <w:spacing w:before="0"/>
              <w:jc w:val="left"/>
            </w:pPr>
          </w:p>
          <w:p w14:paraId="0583ACD2" w14:textId="77777777" w:rsidR="0001081B" w:rsidRDefault="0001081B" w:rsidP="001F5B7E">
            <w:pPr>
              <w:spacing w:before="0"/>
              <w:jc w:val="left"/>
            </w:pPr>
          </w:p>
          <w:p w14:paraId="65B69C3C" w14:textId="23A901B7" w:rsidR="0001081B" w:rsidRDefault="00A96435" w:rsidP="001F5B7E">
            <w:pPr>
              <w:spacing w:before="0"/>
              <w:jc w:val="left"/>
            </w:pPr>
            <w:r>
              <w:t xml:space="preserve">          </w:t>
            </w:r>
            <w:r w:rsidR="0001081B">
              <w:t>C/F</w:t>
            </w:r>
          </w:p>
          <w:p w14:paraId="7B71A8F9" w14:textId="77777777" w:rsidR="0001081B" w:rsidRDefault="0001081B" w:rsidP="001F5B7E">
            <w:pPr>
              <w:spacing w:before="0"/>
              <w:jc w:val="left"/>
            </w:pPr>
          </w:p>
          <w:p w14:paraId="227AF298" w14:textId="77777777" w:rsidR="0001081B" w:rsidRDefault="0001081B" w:rsidP="001F5B7E">
            <w:pPr>
              <w:spacing w:before="0"/>
              <w:jc w:val="left"/>
            </w:pPr>
          </w:p>
          <w:p w14:paraId="21FF5F54" w14:textId="77777777" w:rsidR="0001081B" w:rsidRDefault="0001081B" w:rsidP="001F5B7E">
            <w:pPr>
              <w:spacing w:before="0"/>
              <w:jc w:val="left"/>
            </w:pPr>
          </w:p>
          <w:p w14:paraId="50FF50E2" w14:textId="1873C506" w:rsidR="0001081B" w:rsidRDefault="00A96435" w:rsidP="001F5B7E">
            <w:pPr>
              <w:spacing w:before="0"/>
              <w:jc w:val="left"/>
            </w:pPr>
            <w:r>
              <w:t xml:space="preserve">          </w:t>
            </w:r>
            <w:r w:rsidR="0001081B">
              <w:t>C/F</w:t>
            </w:r>
          </w:p>
          <w:p w14:paraId="40062421" w14:textId="77777777" w:rsidR="0001081B" w:rsidRDefault="0001081B" w:rsidP="001F5B7E">
            <w:pPr>
              <w:spacing w:before="0"/>
              <w:jc w:val="left"/>
            </w:pPr>
          </w:p>
          <w:p w14:paraId="42E6E647" w14:textId="77777777" w:rsidR="00A96435" w:rsidRDefault="00A96435" w:rsidP="001F5B7E">
            <w:pPr>
              <w:spacing w:before="0"/>
              <w:jc w:val="left"/>
            </w:pPr>
          </w:p>
          <w:p w14:paraId="408CFE45" w14:textId="04FB4CD3" w:rsidR="0001081B" w:rsidRDefault="00A96435" w:rsidP="001F5B7E">
            <w:pPr>
              <w:spacing w:before="0"/>
              <w:jc w:val="left"/>
            </w:pPr>
            <w:r>
              <w:t xml:space="preserve">          C/F</w:t>
            </w:r>
          </w:p>
          <w:p w14:paraId="216222C3" w14:textId="77777777" w:rsidR="00A96435" w:rsidRDefault="00A96435" w:rsidP="001F5B7E">
            <w:pPr>
              <w:spacing w:before="0"/>
              <w:jc w:val="left"/>
            </w:pPr>
          </w:p>
          <w:p w14:paraId="03550289" w14:textId="77777777" w:rsidR="00A96435" w:rsidRDefault="00A96435" w:rsidP="001F5B7E">
            <w:pPr>
              <w:spacing w:before="0"/>
              <w:jc w:val="left"/>
            </w:pPr>
          </w:p>
          <w:p w14:paraId="3C81E091" w14:textId="2BECF6D3" w:rsidR="00A96435" w:rsidRDefault="00A96435" w:rsidP="001F5B7E">
            <w:pPr>
              <w:spacing w:before="0"/>
              <w:jc w:val="left"/>
            </w:pPr>
            <w:r>
              <w:t xml:space="preserve">           C/F</w:t>
            </w:r>
          </w:p>
          <w:p w14:paraId="1EC48953" w14:textId="77777777" w:rsidR="00A96435" w:rsidRDefault="00A96435" w:rsidP="001F5B7E">
            <w:pPr>
              <w:spacing w:before="0"/>
              <w:jc w:val="left"/>
            </w:pPr>
          </w:p>
          <w:p w14:paraId="2D31A5BB" w14:textId="77777777" w:rsidR="0001081B" w:rsidRDefault="0001081B" w:rsidP="001F5B7E">
            <w:pPr>
              <w:spacing w:before="0"/>
              <w:jc w:val="left"/>
            </w:pPr>
          </w:p>
          <w:p w14:paraId="4AB2E850" w14:textId="7F06B656" w:rsidR="0001081B" w:rsidRPr="0050325E" w:rsidRDefault="0001081B" w:rsidP="001F5B7E">
            <w:pPr>
              <w:spacing w:before="0"/>
              <w:jc w:val="left"/>
            </w:pPr>
          </w:p>
        </w:tc>
      </w:tr>
      <w:tr w:rsidR="00CF7E02" w:rsidRPr="00BB62A8" w14:paraId="5C6CAEB3" w14:textId="77777777" w:rsidTr="001F5B7E">
        <w:trPr>
          <w:cantSplit/>
          <w:trHeight w:val="3345"/>
        </w:trPr>
        <w:tc>
          <w:tcPr>
            <w:tcW w:w="1810" w:type="dxa"/>
            <w:vAlign w:val="center"/>
          </w:tcPr>
          <w:p w14:paraId="5A1B3D72" w14:textId="77777777" w:rsidR="00CF7E02" w:rsidRDefault="00CF7E02" w:rsidP="00CF7E02">
            <w:pPr>
              <w:spacing w:before="0"/>
              <w:ind w:left="300" w:hanging="300"/>
              <w:jc w:val="left"/>
              <w:rPr>
                <w:ins w:id="89" w:author="Alessandro Benatti" w:date="2025-03-25T11:34:00Z" w16du:dateUtc="2025-03-25T10:34:00Z"/>
              </w:rPr>
            </w:pPr>
            <w:ins w:id="90" w:author="Alessandro Benatti" w:date="2025-03-25T11:34:00Z" w16du:dateUtc="2025-03-25T10:34:00Z">
              <w:r>
                <w:rPr>
                  <w:rFonts w:cs="Arial"/>
                </w:rPr>
                <w:lastRenderedPageBreak/>
                <w:fldChar w:fldCharType="begin">
                  <w:ffData>
                    <w:name w:val=""/>
                    <w:enabled/>
                    <w:calcOnExit/>
                    <w:helpText w:type="text" w:val="X"/>
                    <w:checkBox>
                      <w:size w:val="18"/>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r w:rsidRPr="00971DAD">
                <w:t xml:space="preserve"> </w:t>
              </w:r>
              <w:r>
                <w:t xml:space="preserve"> </w:t>
              </w:r>
              <w:r w:rsidRPr="00971DAD">
                <w:t xml:space="preserve">Presenza di </w:t>
              </w:r>
              <w:r>
                <w:t>polvere</w:t>
              </w:r>
            </w:ins>
            <w:del w:id="91" w:author="Alessandro Benatti" w:date="2025-03-25T11:34:00Z" w16du:dateUtc="2025-03-25T10:34:00Z">
              <w:r w:rsidDel="00C721A8">
                <w:rPr>
                  <w:rFonts w:cs="Arial"/>
                </w:rPr>
                <w:fldChar w:fldCharType="begin">
                  <w:ffData>
                    <w:name w:val=""/>
                    <w:enabled/>
                    <w:calcOnExit/>
                    <w:helpText w:type="text" w:val="X"/>
                    <w:checkBox>
                      <w:size w:val="18"/>
                      <w:default w:val="0"/>
                      <w:checked w:val="0"/>
                    </w:checkBox>
                  </w:ffData>
                </w:fldChar>
              </w:r>
              <w:r w:rsidDel="00C721A8">
                <w:rPr>
                  <w:rFonts w:cs="Arial"/>
                </w:rPr>
                <w:delInstrText xml:space="preserve"> FORMCHECKBOX </w:delInstrText>
              </w:r>
              <w:r w:rsidDel="00C721A8">
                <w:rPr>
                  <w:rFonts w:cs="Arial"/>
                </w:rPr>
              </w:r>
              <w:r w:rsidDel="00C721A8">
                <w:rPr>
                  <w:rFonts w:cs="Arial"/>
                </w:rPr>
                <w:fldChar w:fldCharType="separate"/>
              </w:r>
              <w:r w:rsidDel="00C721A8">
                <w:rPr>
                  <w:rFonts w:cs="Arial"/>
                </w:rPr>
                <w:fldChar w:fldCharType="end"/>
              </w:r>
              <w:r w:rsidRPr="00AC08EF" w:rsidDel="00C721A8">
                <w:delText>Presenza o produzione di polvere</w:delText>
              </w:r>
            </w:del>
          </w:p>
          <w:p w14:paraId="5A7778A0" w14:textId="77777777" w:rsidR="00CF7E02" w:rsidRDefault="00CF7E02" w:rsidP="00CF7E02">
            <w:pPr>
              <w:spacing w:before="0"/>
              <w:ind w:left="300" w:hanging="300"/>
              <w:jc w:val="left"/>
              <w:rPr>
                <w:ins w:id="92" w:author="Alessandro Benatti" w:date="2025-03-25T11:34:00Z" w16du:dateUtc="2025-03-25T10:34:00Z"/>
              </w:rPr>
            </w:pPr>
          </w:p>
          <w:p w14:paraId="76409B05" w14:textId="6867687B" w:rsidR="00CF7E02" w:rsidRPr="00971DAD" w:rsidRDefault="00CF7E02" w:rsidP="00CF7E02">
            <w:pPr>
              <w:spacing w:before="0"/>
              <w:ind w:left="300" w:hanging="300"/>
              <w:jc w:val="left"/>
            </w:pPr>
            <w:ins w:id="93" w:author="Alessandro Benatti" w:date="2025-03-25T11:34:00Z" w16du:dateUtc="2025-03-25T10:34:00Z">
              <w:r>
                <w:t>PRESSO IL SITO DI FOSSOLI</w:t>
              </w:r>
            </w:ins>
          </w:p>
        </w:tc>
        <w:tc>
          <w:tcPr>
            <w:tcW w:w="4298" w:type="dxa"/>
            <w:vAlign w:val="center"/>
          </w:tcPr>
          <w:p w14:paraId="2787FBD7" w14:textId="00BFAD1F" w:rsidR="00CF7E02" w:rsidRPr="00B579A1" w:rsidDel="00C721A8" w:rsidRDefault="00CF7E02" w:rsidP="00CF7E02">
            <w:pPr>
              <w:spacing w:before="0"/>
              <w:ind w:left="176"/>
              <w:jc w:val="left"/>
              <w:rPr>
                <w:del w:id="94" w:author="Alessandro Benatti" w:date="2025-03-25T11:34:00Z" w16du:dateUtc="2025-03-25T10:34:00Z"/>
              </w:rPr>
            </w:pPr>
            <w:ins w:id="95" w:author="Alessandro Benatti" w:date="2025-03-25T11:34:00Z" w16du:dateUtc="2025-03-25T10:34:00Z">
              <w:r>
                <w:rPr>
                  <w:rFonts w:cs="Arial"/>
                </w:rPr>
                <w:fldChar w:fldCharType="begin">
                  <w:ffData>
                    <w:name w:val=""/>
                    <w:enabled/>
                    <w:calcOnExit/>
                    <w:helpText w:type="text" w:val="X"/>
                    <w:checkBox>
                      <w:size w:val="18"/>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r w:rsidRPr="0050325E">
                <w:t xml:space="preserve">Rischio </w:t>
              </w:r>
              <w:r>
                <w:t xml:space="preserve">inalazione di polveri dovute alle attività di vagliatura compost, transito di mezzi sulla viabilità , operazioni di scarico rifiuti organici e potature, attività di vagliatura e selezione stoccaggio del rifiuto indifferenziato. </w:t>
              </w:r>
            </w:ins>
            <w:del w:id="96" w:author="Alessandro Benatti" w:date="2025-03-25T11:34:00Z" w16du:dateUtc="2025-03-25T10:34:00Z">
              <w:r w:rsidDel="00C721A8">
                <w:rPr>
                  <w:rFonts w:cs="Arial"/>
                </w:rPr>
                <w:fldChar w:fldCharType="begin">
                  <w:ffData>
                    <w:name w:val=""/>
                    <w:enabled/>
                    <w:calcOnExit/>
                    <w:helpText w:type="text" w:val="X"/>
                    <w:checkBox>
                      <w:size w:val="18"/>
                      <w:default w:val="0"/>
                      <w:checked w:val="0"/>
                    </w:checkBox>
                  </w:ffData>
                </w:fldChar>
              </w:r>
              <w:r w:rsidDel="00C721A8">
                <w:rPr>
                  <w:rFonts w:cs="Arial"/>
                </w:rPr>
                <w:delInstrText xml:space="preserve"> FORMCHECKBOX </w:delInstrText>
              </w:r>
              <w:r w:rsidDel="00C721A8">
                <w:rPr>
                  <w:rFonts w:cs="Arial"/>
                </w:rPr>
              </w:r>
              <w:r w:rsidDel="00C721A8">
                <w:rPr>
                  <w:rFonts w:cs="Arial"/>
                </w:rPr>
                <w:fldChar w:fldCharType="separate"/>
              </w:r>
              <w:r w:rsidDel="00C721A8">
                <w:rPr>
                  <w:rFonts w:cs="Arial"/>
                </w:rPr>
                <w:fldChar w:fldCharType="end"/>
              </w:r>
              <w:r w:rsidRPr="00AC08EF" w:rsidDel="00C721A8">
                <w:delText xml:space="preserve"> Rischio polveri </w:delText>
              </w:r>
              <w:r w:rsidDel="00C721A8">
                <w:delText>(specificare) …</w:delText>
              </w:r>
              <w:r w:rsidRPr="0050325E" w:rsidDel="00C721A8">
                <w:delText>…………………………………………………………</w:delText>
              </w:r>
              <w:r w:rsidDel="00C721A8">
                <w:delText>………………………………………</w:delText>
              </w:r>
            </w:del>
          </w:p>
          <w:p w14:paraId="26D525AC" w14:textId="28C3F5F6" w:rsidR="00CF7E02" w:rsidRPr="00656E50" w:rsidRDefault="00CF7E02" w:rsidP="00CF7E02">
            <w:pPr>
              <w:spacing w:before="0"/>
              <w:ind w:left="390" w:hanging="215"/>
              <w:jc w:val="left"/>
            </w:pPr>
            <w:del w:id="97" w:author="Alessandro Benatti" w:date="2025-03-25T11:34:00Z" w16du:dateUtc="2025-03-25T10:34:00Z">
              <w:r w:rsidRPr="0050325E" w:rsidDel="00C721A8">
                <w:delText>…</w:delText>
              </w:r>
              <w:r w:rsidDel="00C721A8">
                <w:delText>………………………………………………</w:delText>
              </w:r>
            </w:del>
          </w:p>
        </w:tc>
        <w:tc>
          <w:tcPr>
            <w:tcW w:w="1779" w:type="dxa"/>
          </w:tcPr>
          <w:p w14:paraId="54612E11" w14:textId="77777777" w:rsidR="00CF7E02" w:rsidRDefault="00CF7E02" w:rsidP="00CF7E02">
            <w:pPr>
              <w:spacing w:before="0"/>
              <w:jc w:val="center"/>
              <w:rPr>
                <w:ins w:id="98" w:author="Alessandro Benatti" w:date="2025-03-25T11:34:00Z" w16du:dateUtc="2025-03-25T10:34:00Z"/>
                <w:sz w:val="24"/>
                <w:szCs w:val="24"/>
              </w:rPr>
            </w:pPr>
          </w:p>
          <w:p w14:paraId="2F3117AC" w14:textId="77777777" w:rsidR="00CF7E02" w:rsidRDefault="00CF7E02" w:rsidP="00CF7E02">
            <w:pPr>
              <w:spacing w:before="0"/>
              <w:jc w:val="center"/>
              <w:rPr>
                <w:ins w:id="99" w:author="Alessandro Benatti" w:date="2025-03-25T11:34:00Z" w16du:dateUtc="2025-03-25T10:34:00Z"/>
                <w:sz w:val="24"/>
                <w:szCs w:val="24"/>
              </w:rPr>
            </w:pPr>
          </w:p>
          <w:p w14:paraId="0965EA18" w14:textId="77777777" w:rsidR="00CF7E02" w:rsidRDefault="00CF7E02" w:rsidP="00CF7E02">
            <w:pPr>
              <w:spacing w:before="0"/>
              <w:ind w:left="292" w:hanging="292"/>
              <w:jc w:val="center"/>
              <w:rPr>
                <w:ins w:id="100" w:author="Alessandro Benatti" w:date="2025-03-25T11:34:00Z" w16du:dateUtc="2025-03-25T10:34:00Z"/>
                <w:sz w:val="24"/>
                <w:szCs w:val="24"/>
              </w:rPr>
            </w:pPr>
          </w:p>
          <w:p w14:paraId="5A1304A9" w14:textId="25D24E92" w:rsidR="00CF7E02" w:rsidRPr="00656E50" w:rsidRDefault="00CF7E02" w:rsidP="00CF7E02">
            <w:pPr>
              <w:spacing w:before="0"/>
              <w:ind w:left="292" w:hanging="292"/>
              <w:jc w:val="left"/>
            </w:pPr>
            <w:ins w:id="101" w:author="Alessandro Benatti" w:date="2025-03-25T11:34:00Z" w16du:dateUtc="2025-03-25T10:34:00Z">
              <w:r w:rsidRPr="00FF5981">
                <w:rPr>
                  <w:sz w:val="24"/>
                  <w:szCs w:val="28"/>
                </w:rPr>
                <w:t>3x2=6</w:t>
              </w:r>
            </w:ins>
          </w:p>
        </w:tc>
        <w:tc>
          <w:tcPr>
            <w:tcW w:w="5021" w:type="dxa"/>
            <w:shd w:val="clear" w:color="auto" w:fill="auto"/>
            <w:vAlign w:val="center"/>
          </w:tcPr>
          <w:p w14:paraId="061D8365" w14:textId="77777777" w:rsidR="00CF7E02" w:rsidRPr="009D3093" w:rsidDel="0066597A" w:rsidRDefault="00CF7E02" w:rsidP="00CF7E02">
            <w:pPr>
              <w:spacing w:before="0"/>
              <w:ind w:left="335" w:hanging="335"/>
              <w:rPr>
                <w:ins w:id="102" w:author="Alessandro Benatti" w:date="2025-03-25T11:34:00Z" w16du:dateUtc="2025-03-25T10:34:00Z"/>
              </w:rPr>
            </w:pPr>
            <w:ins w:id="103" w:author="Alessandro Benatti" w:date="2025-03-25T11:34:00Z" w16du:dateUtc="2025-03-25T10:34:00Z">
              <w:r>
                <w:rPr>
                  <w:rFonts w:cs="Arial"/>
                </w:rPr>
                <w:fldChar w:fldCharType="begin">
                  <w:ffData>
                    <w:name w:val=""/>
                    <w:enabled/>
                    <w:calcOnExit/>
                    <w:helpText w:type="text" w:val="X"/>
                    <w:checkBox>
                      <w:size w:val="18"/>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r>
                <w:rPr>
                  <w:rFonts w:cs="Arial"/>
                </w:rPr>
                <w:t xml:space="preserve"> </w:t>
              </w:r>
              <w:r>
                <w:t>Trasitare all’interno dell’impianto con i finestrini chiusi</w:t>
              </w:r>
            </w:ins>
          </w:p>
          <w:p w14:paraId="35466B5F" w14:textId="77777777" w:rsidR="00CF7E02" w:rsidRPr="0050325E" w:rsidRDefault="00CF7E02" w:rsidP="00CF7E02">
            <w:pPr>
              <w:spacing w:before="0"/>
              <w:ind w:left="335" w:hanging="335"/>
              <w:rPr>
                <w:ins w:id="104" w:author="Alessandro Benatti" w:date="2025-03-25T11:34:00Z" w16du:dateUtc="2025-03-25T10:34:00Z"/>
              </w:rPr>
            </w:pPr>
            <w:ins w:id="105" w:author="Alessandro Benatti" w:date="2025-03-25T11:34:00Z" w16du:dateUtc="2025-03-25T10:34:00Z">
              <w:r>
                <w:rPr>
                  <w:rFonts w:cs="Arial"/>
                </w:rPr>
                <w:fldChar w:fldCharType="begin">
                  <w:ffData>
                    <w:name w:val=""/>
                    <w:enabled/>
                    <w:calcOnExit/>
                    <w:helpText w:type="text" w:val="X"/>
                    <w:checkBox>
                      <w:size w:val="18"/>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r>
                <w:rPr>
                  <w:rFonts w:cs="Arial"/>
                </w:rPr>
                <w:t xml:space="preserve"> </w:t>
              </w:r>
              <w:r>
                <w:t>Rispettare il divieto di fumo e di assunzione di cibi/bevande</w:t>
              </w:r>
            </w:ins>
          </w:p>
          <w:p w14:paraId="6991DF65" w14:textId="77777777" w:rsidR="00CF7E02" w:rsidRDefault="00CF7E02" w:rsidP="00CF7E02">
            <w:pPr>
              <w:spacing w:before="0"/>
              <w:ind w:left="292" w:hanging="292"/>
              <w:rPr>
                <w:ins w:id="106" w:author="Alessandro Benatti" w:date="2025-03-25T11:34:00Z" w16du:dateUtc="2025-03-25T10:34:00Z"/>
              </w:rPr>
            </w:pPr>
            <w:ins w:id="107" w:author="Alessandro Benatti" w:date="2025-03-25T11:34:00Z" w16du:dateUtc="2025-03-25T10:34:00Z">
              <w:r>
                <w:rPr>
                  <w:rFonts w:cs="Arial"/>
                </w:rPr>
                <w:fldChar w:fldCharType="begin">
                  <w:ffData>
                    <w:name w:val=""/>
                    <w:enabled/>
                    <w:calcOnExit/>
                    <w:helpText w:type="text" w:val="X"/>
                    <w:checkBox>
                      <w:size w:val="18"/>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r>
                <w:t xml:space="preserve"> Ulteriori MPP: essendo la presenza di polvere variabile in base alla stagionalità ed alle lavorazioni mantenere sempre a disposizione facciale filtrante FFP2 ed indossarlo in presenza di polvere.</w:t>
              </w:r>
            </w:ins>
          </w:p>
          <w:p w14:paraId="26A6A4AF" w14:textId="05820FB7" w:rsidR="00CF7E02" w:rsidRPr="009D3093" w:rsidDel="00C721A8" w:rsidRDefault="00CF7E02" w:rsidP="00CF7E02">
            <w:pPr>
              <w:spacing w:before="0"/>
              <w:ind w:left="292" w:hanging="292"/>
              <w:rPr>
                <w:del w:id="108" w:author="Alessandro Benatti" w:date="2025-03-25T11:34:00Z" w16du:dateUtc="2025-03-25T10:34:00Z"/>
              </w:rPr>
            </w:pPr>
            <w:del w:id="109" w:author="Alessandro Benatti" w:date="2025-03-25T11:34:00Z" w16du:dateUtc="2025-03-25T10:34:00Z">
              <w:r w:rsidDel="00C721A8">
                <w:rPr>
                  <w:rFonts w:cs="Arial"/>
                </w:rPr>
                <w:fldChar w:fldCharType="begin">
                  <w:ffData>
                    <w:name w:val=""/>
                    <w:enabled/>
                    <w:calcOnExit/>
                    <w:helpText w:type="text" w:val="X"/>
                    <w:checkBox>
                      <w:size w:val="18"/>
                      <w:default w:val="0"/>
                      <w:checked w:val="0"/>
                    </w:checkBox>
                  </w:ffData>
                </w:fldChar>
              </w:r>
              <w:r w:rsidDel="00C721A8">
                <w:rPr>
                  <w:rFonts w:cs="Arial"/>
                </w:rPr>
                <w:delInstrText xml:space="preserve"> FORMCHECKBOX </w:delInstrText>
              </w:r>
              <w:r w:rsidDel="00C721A8">
                <w:rPr>
                  <w:rFonts w:cs="Arial"/>
                </w:rPr>
              </w:r>
              <w:r w:rsidDel="00C721A8">
                <w:rPr>
                  <w:rFonts w:cs="Arial"/>
                </w:rPr>
                <w:fldChar w:fldCharType="separate"/>
              </w:r>
              <w:r w:rsidDel="00C721A8">
                <w:rPr>
                  <w:rFonts w:cs="Arial"/>
                </w:rPr>
                <w:fldChar w:fldCharType="end"/>
              </w:r>
              <w:r w:rsidDel="00C721A8">
                <w:rPr>
                  <w:rFonts w:cs="Arial"/>
                </w:rPr>
                <w:delText xml:space="preserve"> </w:delText>
              </w:r>
              <w:r w:rsidRPr="00494C1F" w:rsidDel="00C721A8">
                <w:delText>Programmare</w:delText>
              </w:r>
              <w:r w:rsidDel="00C721A8">
                <w:delText>,</w:delText>
              </w:r>
              <w:r w:rsidRPr="00494C1F" w:rsidDel="00C721A8">
                <w:delText xml:space="preserve"> prima di eseguire le lavorazioni</w:delText>
              </w:r>
              <w:r w:rsidDel="00C721A8">
                <w:delText>,</w:delText>
              </w:r>
              <w:r w:rsidRPr="00494C1F" w:rsidDel="00C721A8">
                <w:delText xml:space="preserve"> sopralluoghi con </w:delText>
              </w:r>
              <w:r w:rsidRPr="004D1847" w:rsidDel="00C721A8">
                <w:delText>l’impresa esecutrice</w:delText>
              </w:r>
              <w:r w:rsidDel="00C721A8">
                <w:delText>/lavoratore autonomo</w:delText>
              </w:r>
              <w:r w:rsidRPr="00494C1F" w:rsidDel="00C721A8">
                <w:delText xml:space="preserve"> e</w:delText>
              </w:r>
              <w:r w:rsidDel="00C721A8">
                <w:delText>d</w:delText>
              </w:r>
              <w:r w:rsidRPr="00494C1F" w:rsidDel="00C721A8">
                <w:delText xml:space="preserve"> il </w:delText>
              </w:r>
              <w:r w:rsidDel="00C721A8">
                <w:delText xml:space="preserve">Referente del contratto di </w:delText>
              </w:r>
              <w:r w:rsidRPr="00E0486E" w:rsidDel="00C721A8">
                <w:delText xml:space="preserve">Aimag </w:delText>
              </w:r>
              <w:r w:rsidDel="00C721A8">
                <w:delText xml:space="preserve">per </w:delText>
              </w:r>
              <w:r w:rsidRPr="00E0486E" w:rsidDel="00C721A8">
                <w:delText>raccogliere</w:delText>
              </w:r>
              <w:r w:rsidRPr="00494C1F" w:rsidDel="00C721A8">
                <w:delText xml:space="preserve"> tutte le informazioni utili di carattere preventivo per individuare aree ed attività a rischio</w:delText>
              </w:r>
            </w:del>
          </w:p>
          <w:p w14:paraId="62088685" w14:textId="1BDD7843" w:rsidR="00CF7E02" w:rsidDel="00C721A8" w:rsidRDefault="00CF7E02" w:rsidP="00CF7E02">
            <w:pPr>
              <w:spacing w:before="0"/>
              <w:ind w:left="292" w:hanging="292"/>
              <w:jc w:val="left"/>
              <w:rPr>
                <w:del w:id="110" w:author="Alessandro Benatti" w:date="2025-03-25T11:34:00Z" w16du:dateUtc="2025-03-25T10:34:00Z"/>
              </w:rPr>
            </w:pPr>
            <w:del w:id="111" w:author="Alessandro Benatti" w:date="2025-03-25T11:34:00Z" w16du:dateUtc="2025-03-25T10:34:00Z">
              <w:r w:rsidRPr="00656E50" w:rsidDel="00C721A8">
                <w:delText xml:space="preserve"> </w:delText>
              </w:r>
              <w:r w:rsidDel="00C721A8">
                <w:rPr>
                  <w:rFonts w:cs="Arial"/>
                </w:rPr>
                <w:fldChar w:fldCharType="begin">
                  <w:ffData>
                    <w:name w:val=""/>
                    <w:enabled/>
                    <w:calcOnExit/>
                    <w:helpText w:type="text" w:val="X"/>
                    <w:checkBox>
                      <w:size w:val="18"/>
                      <w:default w:val="0"/>
                      <w:checked w:val="0"/>
                    </w:checkBox>
                  </w:ffData>
                </w:fldChar>
              </w:r>
              <w:r w:rsidDel="00C721A8">
                <w:rPr>
                  <w:rFonts w:cs="Arial"/>
                </w:rPr>
                <w:delInstrText xml:space="preserve"> FORMCHECKBOX </w:delInstrText>
              </w:r>
              <w:r w:rsidDel="00C721A8">
                <w:rPr>
                  <w:rFonts w:cs="Arial"/>
                </w:rPr>
              </w:r>
              <w:r w:rsidDel="00C721A8">
                <w:rPr>
                  <w:rFonts w:cs="Arial"/>
                </w:rPr>
                <w:fldChar w:fldCharType="separate"/>
              </w:r>
              <w:r w:rsidDel="00C721A8">
                <w:rPr>
                  <w:rFonts w:cs="Arial"/>
                </w:rPr>
                <w:fldChar w:fldCharType="end"/>
              </w:r>
              <w:r w:rsidRPr="00656E50" w:rsidDel="00C721A8">
                <w:delText xml:space="preserve"> Concordare con il </w:delText>
              </w:r>
              <w:r w:rsidDel="00C721A8">
                <w:delText xml:space="preserve">Referente del contratto di </w:delText>
              </w:r>
              <w:r w:rsidRPr="00E0486E" w:rsidDel="00C721A8">
                <w:delText>Aimag</w:delText>
              </w:r>
              <w:r w:rsidRPr="00656E50" w:rsidDel="00C721A8">
                <w:delText xml:space="preserve"> orari e luoghi nei quali svolgere attività polverose residuali</w:delText>
              </w:r>
            </w:del>
          </w:p>
          <w:p w14:paraId="7C1D77F3" w14:textId="7D83C615" w:rsidR="00CF7E02" w:rsidRPr="00494C1F" w:rsidDel="00C721A8" w:rsidRDefault="00CF7E02" w:rsidP="00CF7E02">
            <w:pPr>
              <w:spacing w:before="0"/>
              <w:ind w:left="292" w:hanging="292"/>
              <w:jc w:val="left"/>
              <w:rPr>
                <w:del w:id="112" w:author="Alessandro Benatti" w:date="2025-03-25T11:34:00Z" w16du:dateUtc="2025-03-25T10:34:00Z"/>
                <w:sz w:val="24"/>
                <w:szCs w:val="24"/>
              </w:rPr>
            </w:pPr>
            <w:del w:id="113" w:author="Alessandro Benatti" w:date="2025-03-25T11:34:00Z" w16du:dateUtc="2025-03-25T10:34:00Z">
              <w:r w:rsidDel="00C721A8">
                <w:rPr>
                  <w:rFonts w:cs="Arial"/>
                </w:rPr>
                <w:fldChar w:fldCharType="begin">
                  <w:ffData>
                    <w:name w:val=""/>
                    <w:enabled/>
                    <w:calcOnExit/>
                    <w:helpText w:type="text" w:val="X"/>
                    <w:checkBox>
                      <w:size w:val="18"/>
                      <w:default w:val="0"/>
                    </w:checkBox>
                  </w:ffData>
                </w:fldChar>
              </w:r>
              <w:r w:rsidDel="00C721A8">
                <w:rPr>
                  <w:rFonts w:cs="Arial"/>
                </w:rPr>
                <w:delInstrText xml:space="preserve"> FORMCHECKBOX </w:delInstrText>
              </w:r>
              <w:r w:rsidDel="00C721A8">
                <w:rPr>
                  <w:rFonts w:cs="Arial"/>
                </w:rPr>
              </w:r>
              <w:r w:rsidDel="00C721A8">
                <w:rPr>
                  <w:rFonts w:cs="Arial"/>
                </w:rPr>
                <w:fldChar w:fldCharType="separate"/>
              </w:r>
              <w:r w:rsidDel="00C721A8">
                <w:rPr>
                  <w:rFonts w:cs="Arial"/>
                </w:rPr>
                <w:fldChar w:fldCharType="end"/>
              </w:r>
              <w:r w:rsidDel="00C721A8">
                <w:rPr>
                  <w:rFonts w:cs="Arial"/>
                </w:rPr>
                <w:delText xml:space="preserve"> </w:delText>
              </w:r>
              <w:r w:rsidRPr="00494C1F" w:rsidDel="00C721A8">
                <w:delText>Segregare le aree di intervento. Vietare l'accesso alle persone non addette ai lavori applicando la segnaletica di divieto e avvertimento necessaria</w:delText>
              </w:r>
            </w:del>
          </w:p>
          <w:p w14:paraId="118FAB1A" w14:textId="2866D6CE" w:rsidR="00CF7E02" w:rsidRPr="00656E50" w:rsidDel="00C721A8" w:rsidRDefault="00CF7E02" w:rsidP="00CF7E02">
            <w:pPr>
              <w:spacing w:before="0"/>
              <w:ind w:left="292" w:hanging="292"/>
              <w:rPr>
                <w:del w:id="114" w:author="Alessandro Benatti" w:date="2025-03-25T11:34:00Z" w16du:dateUtc="2025-03-25T10:34:00Z"/>
              </w:rPr>
            </w:pPr>
            <w:del w:id="115" w:author="Alessandro Benatti" w:date="2025-03-25T11:34:00Z" w16du:dateUtc="2025-03-25T10:34:00Z">
              <w:r w:rsidDel="00C721A8">
                <w:rPr>
                  <w:rFonts w:cs="Arial"/>
                </w:rPr>
                <w:fldChar w:fldCharType="begin">
                  <w:ffData>
                    <w:name w:val=""/>
                    <w:enabled/>
                    <w:calcOnExit/>
                    <w:helpText w:type="text" w:val="X"/>
                    <w:checkBox>
                      <w:size w:val="18"/>
                      <w:default w:val="0"/>
                      <w:checked w:val="0"/>
                    </w:checkBox>
                  </w:ffData>
                </w:fldChar>
              </w:r>
              <w:r w:rsidDel="00C721A8">
                <w:rPr>
                  <w:rFonts w:cs="Arial"/>
                </w:rPr>
                <w:delInstrText xml:space="preserve"> FORMCHECKBOX </w:delInstrText>
              </w:r>
              <w:r w:rsidDel="00C721A8">
                <w:rPr>
                  <w:rFonts w:cs="Arial"/>
                </w:rPr>
              </w:r>
              <w:r w:rsidDel="00C721A8">
                <w:rPr>
                  <w:rFonts w:cs="Arial"/>
                </w:rPr>
                <w:fldChar w:fldCharType="separate"/>
              </w:r>
              <w:r w:rsidDel="00C721A8">
                <w:rPr>
                  <w:rFonts w:cs="Arial"/>
                </w:rPr>
                <w:fldChar w:fldCharType="end"/>
              </w:r>
              <w:r w:rsidRPr="00656E50" w:rsidDel="00C721A8">
                <w:delText xml:space="preserve"> </w:delText>
              </w:r>
              <w:r w:rsidDel="00C721A8">
                <w:delText>Garantire l’aerazione della zona in cui si svolgono le lavorazioni</w:delText>
              </w:r>
            </w:del>
          </w:p>
          <w:p w14:paraId="4FA3C7CE" w14:textId="1D5054D9" w:rsidR="00CF7E02" w:rsidRPr="00656E50" w:rsidDel="00C721A8" w:rsidRDefault="00CF7E02" w:rsidP="00CF7E02">
            <w:pPr>
              <w:spacing w:before="0"/>
              <w:ind w:left="292" w:hanging="292"/>
              <w:rPr>
                <w:del w:id="116" w:author="Alessandro Benatti" w:date="2025-03-25T11:34:00Z" w16du:dateUtc="2025-03-25T10:34:00Z"/>
              </w:rPr>
            </w:pPr>
            <w:del w:id="117" w:author="Alessandro Benatti" w:date="2025-03-25T11:34:00Z" w16du:dateUtc="2025-03-25T10:34:00Z">
              <w:r w:rsidDel="00C721A8">
                <w:rPr>
                  <w:rFonts w:cs="Arial"/>
                </w:rPr>
                <w:fldChar w:fldCharType="begin">
                  <w:ffData>
                    <w:name w:val=""/>
                    <w:enabled/>
                    <w:calcOnExit/>
                    <w:helpText w:type="text" w:val="X"/>
                    <w:checkBox>
                      <w:size w:val="18"/>
                      <w:default w:val="0"/>
                      <w:checked w:val="0"/>
                    </w:checkBox>
                  </w:ffData>
                </w:fldChar>
              </w:r>
              <w:r w:rsidDel="00C721A8">
                <w:rPr>
                  <w:rFonts w:cs="Arial"/>
                </w:rPr>
                <w:delInstrText xml:space="preserve"> FORMCHECKBOX </w:delInstrText>
              </w:r>
              <w:r w:rsidDel="00C721A8">
                <w:rPr>
                  <w:rFonts w:cs="Arial"/>
                </w:rPr>
              </w:r>
              <w:r w:rsidDel="00C721A8">
                <w:rPr>
                  <w:rFonts w:cs="Arial"/>
                </w:rPr>
                <w:fldChar w:fldCharType="separate"/>
              </w:r>
              <w:r w:rsidDel="00C721A8">
                <w:rPr>
                  <w:rFonts w:cs="Arial"/>
                </w:rPr>
                <w:fldChar w:fldCharType="end"/>
              </w:r>
              <w:r w:rsidRPr="00656E50" w:rsidDel="00C721A8">
                <w:delText xml:space="preserve"> </w:delText>
              </w:r>
              <w:r w:rsidDel="00C721A8">
                <w:delText>Utilizzare idonei sistemi di aspirazione delle polveri</w:delText>
              </w:r>
            </w:del>
          </w:p>
          <w:p w14:paraId="59350EFD" w14:textId="0107FA01" w:rsidR="00CF7E02" w:rsidDel="00C721A8" w:rsidRDefault="00CF7E02" w:rsidP="00CF7E02">
            <w:pPr>
              <w:spacing w:before="0"/>
              <w:ind w:left="292" w:hanging="292"/>
              <w:rPr>
                <w:del w:id="118" w:author="Alessandro Benatti" w:date="2025-03-25T11:34:00Z" w16du:dateUtc="2025-03-25T10:34:00Z"/>
              </w:rPr>
            </w:pPr>
            <w:del w:id="119" w:author="Alessandro Benatti" w:date="2025-03-25T11:34:00Z" w16du:dateUtc="2025-03-25T10:34:00Z">
              <w:r w:rsidDel="00C721A8">
                <w:rPr>
                  <w:rFonts w:cs="Arial"/>
                </w:rPr>
                <w:fldChar w:fldCharType="begin">
                  <w:ffData>
                    <w:name w:val=""/>
                    <w:enabled/>
                    <w:calcOnExit/>
                    <w:helpText w:type="text" w:val="X"/>
                    <w:checkBox>
                      <w:size w:val="18"/>
                      <w:default w:val="0"/>
                      <w:checked w:val="0"/>
                    </w:checkBox>
                  </w:ffData>
                </w:fldChar>
              </w:r>
              <w:r w:rsidDel="00C721A8">
                <w:rPr>
                  <w:rFonts w:cs="Arial"/>
                </w:rPr>
                <w:delInstrText xml:space="preserve"> FORMCHECKBOX </w:delInstrText>
              </w:r>
              <w:r w:rsidDel="00C721A8">
                <w:rPr>
                  <w:rFonts w:cs="Arial"/>
                </w:rPr>
              </w:r>
              <w:r w:rsidDel="00C721A8">
                <w:rPr>
                  <w:rFonts w:cs="Arial"/>
                </w:rPr>
                <w:fldChar w:fldCharType="separate"/>
              </w:r>
              <w:r w:rsidDel="00C721A8">
                <w:rPr>
                  <w:rFonts w:cs="Arial"/>
                </w:rPr>
                <w:fldChar w:fldCharType="end"/>
              </w:r>
              <w:r w:rsidRPr="00656E50" w:rsidDel="00C721A8">
                <w:delText xml:space="preserve"> Tene</w:delText>
              </w:r>
              <w:r w:rsidDel="00C721A8">
                <w:delText>re bagnati</w:delText>
              </w:r>
              <w:r w:rsidRPr="00656E50" w:rsidDel="00C721A8">
                <w:delText xml:space="preserve"> laterizi</w:delText>
              </w:r>
              <w:r w:rsidDel="00C721A8">
                <w:delText>,</w:delText>
              </w:r>
              <w:r w:rsidRPr="00656E50" w:rsidDel="00C721A8">
                <w:delText xml:space="preserve"> inerti che possono generare polveri</w:delText>
              </w:r>
            </w:del>
          </w:p>
          <w:p w14:paraId="638CE1FD" w14:textId="65A0D4DE" w:rsidR="00CF7E02" w:rsidRPr="00656E50" w:rsidDel="00C721A8" w:rsidRDefault="00CF7E02" w:rsidP="00CF7E02">
            <w:pPr>
              <w:spacing w:before="0"/>
              <w:ind w:left="292" w:hanging="292"/>
              <w:rPr>
                <w:del w:id="120" w:author="Alessandro Benatti" w:date="2025-03-25T11:34:00Z" w16du:dateUtc="2025-03-25T10:34:00Z"/>
              </w:rPr>
            </w:pPr>
            <w:del w:id="121" w:author="Alessandro Benatti" w:date="2025-03-25T11:34:00Z" w16du:dateUtc="2025-03-25T10:34:00Z">
              <w:r w:rsidDel="00C721A8">
                <w:rPr>
                  <w:rFonts w:cs="Arial"/>
                </w:rPr>
                <w:fldChar w:fldCharType="begin">
                  <w:ffData>
                    <w:name w:val=""/>
                    <w:enabled/>
                    <w:calcOnExit/>
                    <w:helpText w:type="text" w:val="X"/>
                    <w:checkBox>
                      <w:size w:val="18"/>
                      <w:default w:val="0"/>
                      <w:checked w:val="0"/>
                    </w:checkBox>
                  </w:ffData>
                </w:fldChar>
              </w:r>
              <w:r w:rsidDel="00C721A8">
                <w:rPr>
                  <w:rFonts w:cs="Arial"/>
                </w:rPr>
                <w:delInstrText xml:space="preserve"> FORMCHECKBOX </w:delInstrText>
              </w:r>
              <w:r w:rsidDel="00C721A8">
                <w:rPr>
                  <w:rFonts w:cs="Arial"/>
                </w:rPr>
              </w:r>
              <w:r w:rsidDel="00C721A8">
                <w:rPr>
                  <w:rFonts w:cs="Arial"/>
                </w:rPr>
                <w:fldChar w:fldCharType="separate"/>
              </w:r>
              <w:r w:rsidDel="00C721A8">
                <w:rPr>
                  <w:rFonts w:cs="Arial"/>
                </w:rPr>
                <w:fldChar w:fldCharType="end"/>
              </w:r>
              <w:r w:rsidDel="00C721A8">
                <w:rPr>
                  <w:rFonts w:cs="Arial"/>
                </w:rPr>
                <w:delText xml:space="preserve"> </w:delText>
              </w:r>
              <w:r w:rsidDel="00C721A8">
                <w:delText>Rispettare il divieto di fumo e di assunzione di cibi/bevande</w:delText>
              </w:r>
            </w:del>
          </w:p>
          <w:p w14:paraId="2EC69E33" w14:textId="57D64C21" w:rsidR="00CF7E02" w:rsidRPr="00656E50" w:rsidDel="00C721A8" w:rsidRDefault="00CF7E02" w:rsidP="00CF7E02">
            <w:pPr>
              <w:spacing w:before="0"/>
              <w:ind w:left="292" w:hanging="292"/>
              <w:rPr>
                <w:del w:id="122" w:author="Alessandro Benatti" w:date="2025-03-25T11:34:00Z" w16du:dateUtc="2025-03-25T10:34:00Z"/>
              </w:rPr>
            </w:pPr>
            <w:del w:id="123" w:author="Alessandro Benatti" w:date="2025-03-25T11:34:00Z" w16du:dateUtc="2025-03-25T10:34:00Z">
              <w:r w:rsidDel="00C721A8">
                <w:rPr>
                  <w:rFonts w:cs="Arial"/>
                </w:rPr>
                <w:fldChar w:fldCharType="begin">
                  <w:ffData>
                    <w:name w:val=""/>
                    <w:enabled/>
                    <w:calcOnExit/>
                    <w:helpText w:type="text" w:val="X"/>
                    <w:checkBox>
                      <w:size w:val="18"/>
                      <w:default w:val="0"/>
                      <w:checked w:val="0"/>
                    </w:checkBox>
                  </w:ffData>
                </w:fldChar>
              </w:r>
              <w:r w:rsidDel="00C721A8">
                <w:rPr>
                  <w:rFonts w:cs="Arial"/>
                </w:rPr>
                <w:delInstrText xml:space="preserve"> FORMCHECKBOX </w:delInstrText>
              </w:r>
              <w:r w:rsidDel="00C721A8">
                <w:rPr>
                  <w:rFonts w:cs="Arial"/>
                </w:rPr>
              </w:r>
              <w:r w:rsidDel="00C721A8">
                <w:rPr>
                  <w:rFonts w:cs="Arial"/>
                </w:rPr>
                <w:fldChar w:fldCharType="separate"/>
              </w:r>
              <w:r w:rsidDel="00C721A8">
                <w:rPr>
                  <w:rFonts w:cs="Arial"/>
                </w:rPr>
                <w:fldChar w:fldCharType="end"/>
              </w:r>
              <w:r w:rsidRPr="00656E50" w:rsidDel="00C721A8">
                <w:delText xml:space="preserve"> U</w:delText>
              </w:r>
              <w:r w:rsidDel="00C721A8">
                <w:delText>tilizzare sempre gli idonei DPI</w:delText>
              </w:r>
            </w:del>
          </w:p>
          <w:p w14:paraId="14AFC49A" w14:textId="593735CB" w:rsidR="00CF7E02" w:rsidDel="00C721A8" w:rsidRDefault="00CF7E02" w:rsidP="00CF7E02">
            <w:pPr>
              <w:spacing w:before="0"/>
              <w:ind w:left="292" w:hanging="292"/>
              <w:jc w:val="left"/>
              <w:rPr>
                <w:del w:id="124" w:author="Alessandro Benatti" w:date="2025-03-25T11:34:00Z" w16du:dateUtc="2025-03-25T10:34:00Z"/>
              </w:rPr>
            </w:pPr>
            <w:del w:id="125" w:author="Alessandro Benatti" w:date="2025-03-25T11:34:00Z" w16du:dateUtc="2025-03-25T10:34:00Z">
              <w:r w:rsidDel="00C721A8">
                <w:rPr>
                  <w:rFonts w:cs="Arial"/>
                </w:rPr>
                <w:fldChar w:fldCharType="begin">
                  <w:ffData>
                    <w:name w:val=""/>
                    <w:enabled/>
                    <w:calcOnExit/>
                    <w:helpText w:type="text" w:val="X"/>
                    <w:checkBox>
                      <w:size w:val="18"/>
                      <w:default w:val="0"/>
                      <w:checked w:val="0"/>
                    </w:checkBox>
                  </w:ffData>
                </w:fldChar>
              </w:r>
              <w:r w:rsidDel="00C721A8">
                <w:rPr>
                  <w:rFonts w:cs="Arial"/>
                </w:rPr>
                <w:delInstrText xml:space="preserve"> FORMCHECKBOX </w:delInstrText>
              </w:r>
              <w:r w:rsidDel="00C721A8">
                <w:rPr>
                  <w:rFonts w:cs="Arial"/>
                </w:rPr>
              </w:r>
              <w:r w:rsidDel="00C721A8">
                <w:rPr>
                  <w:rFonts w:cs="Arial"/>
                </w:rPr>
                <w:fldChar w:fldCharType="separate"/>
              </w:r>
              <w:r w:rsidDel="00C721A8">
                <w:rPr>
                  <w:rFonts w:cs="Arial"/>
                </w:rPr>
                <w:fldChar w:fldCharType="end"/>
              </w:r>
              <w:r w:rsidRPr="00656E50" w:rsidDel="00C721A8">
                <w:delText xml:space="preserve"> Ulteriori MPP (indicare quali</w:delText>
              </w:r>
              <w:r w:rsidDel="00C721A8">
                <w:delText>)</w:delText>
              </w:r>
            </w:del>
          </w:p>
          <w:p w14:paraId="3615F2A8" w14:textId="361797E5" w:rsidR="00CF7E02" w:rsidDel="00C721A8" w:rsidRDefault="00CF7E02" w:rsidP="00CF7E02">
            <w:pPr>
              <w:spacing w:before="0"/>
              <w:ind w:left="292" w:hanging="292"/>
              <w:jc w:val="left"/>
              <w:rPr>
                <w:del w:id="126" w:author="Alessandro Benatti" w:date="2025-03-25T11:34:00Z" w16du:dateUtc="2025-03-25T10:34:00Z"/>
              </w:rPr>
            </w:pPr>
          </w:p>
          <w:p w14:paraId="030ADF0B" w14:textId="422AFC4A" w:rsidR="00CF7E02" w:rsidDel="00C721A8" w:rsidRDefault="00CF7E02" w:rsidP="00CF7E02">
            <w:pPr>
              <w:spacing w:before="0"/>
              <w:ind w:left="292" w:hanging="292"/>
              <w:jc w:val="left"/>
              <w:rPr>
                <w:del w:id="127" w:author="Alessandro Benatti" w:date="2025-03-25T11:34:00Z" w16du:dateUtc="2025-03-25T10:34:00Z"/>
              </w:rPr>
            </w:pPr>
          </w:p>
          <w:p w14:paraId="531B4B76" w14:textId="77777777" w:rsidR="00CF7E02" w:rsidRPr="00656E50" w:rsidRDefault="00CF7E02" w:rsidP="00CF7E02">
            <w:pPr>
              <w:ind w:left="292" w:hanging="292"/>
              <w:jc w:val="left"/>
            </w:pPr>
          </w:p>
        </w:tc>
        <w:tc>
          <w:tcPr>
            <w:tcW w:w="1842" w:type="dxa"/>
            <w:shd w:val="clear" w:color="auto" w:fill="auto"/>
          </w:tcPr>
          <w:p w14:paraId="1C341543" w14:textId="77777777" w:rsidR="00CF7E02" w:rsidRDefault="00CF7E02" w:rsidP="00CF7E02">
            <w:pPr>
              <w:spacing w:before="0"/>
              <w:jc w:val="left"/>
              <w:rPr>
                <w:ins w:id="128" w:author="Alessandro Benatti" w:date="2025-03-25T11:34:00Z" w16du:dateUtc="2025-03-25T10:34:00Z"/>
              </w:rPr>
            </w:pPr>
          </w:p>
          <w:p w14:paraId="15207094" w14:textId="77777777" w:rsidR="00CF7E02" w:rsidRDefault="00CF7E02" w:rsidP="00CF7E02">
            <w:pPr>
              <w:spacing w:before="0"/>
              <w:jc w:val="left"/>
              <w:rPr>
                <w:ins w:id="129" w:author="Alessandro Benatti" w:date="2025-03-25T11:34:00Z" w16du:dateUtc="2025-03-25T10:34:00Z"/>
              </w:rPr>
            </w:pPr>
            <w:ins w:id="130" w:author="Alessandro Benatti" w:date="2025-03-25T11:34:00Z" w16du:dateUtc="2025-03-25T10:34:00Z">
              <w:r>
                <w:t>F/C</w:t>
              </w:r>
            </w:ins>
          </w:p>
          <w:p w14:paraId="188B8AF3" w14:textId="77777777" w:rsidR="00CF7E02" w:rsidRDefault="00CF7E02" w:rsidP="00CF7E02">
            <w:pPr>
              <w:spacing w:before="0"/>
              <w:jc w:val="left"/>
              <w:rPr>
                <w:ins w:id="131" w:author="Alessandro Benatti" w:date="2025-03-25T11:34:00Z" w16du:dateUtc="2025-03-25T10:34:00Z"/>
              </w:rPr>
            </w:pPr>
            <w:ins w:id="132" w:author="Alessandro Benatti" w:date="2025-03-25T11:34:00Z" w16du:dateUtc="2025-03-25T10:34:00Z">
              <w:r>
                <w:t>F/C</w:t>
              </w:r>
            </w:ins>
          </w:p>
          <w:p w14:paraId="3C5E540F" w14:textId="77777777" w:rsidR="00CF7E02" w:rsidRDefault="00CF7E02" w:rsidP="00CF7E02">
            <w:pPr>
              <w:spacing w:before="0"/>
              <w:jc w:val="left"/>
              <w:rPr>
                <w:ins w:id="133" w:author="Alessandro Benatti" w:date="2025-03-25T11:34:00Z" w16du:dateUtc="2025-03-25T10:34:00Z"/>
              </w:rPr>
            </w:pPr>
            <w:ins w:id="134" w:author="Alessandro Benatti" w:date="2025-03-25T11:34:00Z" w16du:dateUtc="2025-03-25T10:34:00Z">
              <w:r>
                <w:t>F/C</w:t>
              </w:r>
            </w:ins>
          </w:p>
          <w:p w14:paraId="592ADCFD" w14:textId="77777777" w:rsidR="00CF7E02" w:rsidRPr="0050325E" w:rsidRDefault="00CF7E02" w:rsidP="00CF7E02">
            <w:pPr>
              <w:spacing w:before="0"/>
              <w:jc w:val="left"/>
            </w:pPr>
          </w:p>
        </w:tc>
      </w:tr>
      <w:tr w:rsidR="007161E2" w:rsidRPr="00BB62A8" w14:paraId="0ACDBC87" w14:textId="77777777" w:rsidTr="001F5B7E">
        <w:trPr>
          <w:cantSplit/>
          <w:trHeight w:val="1695"/>
        </w:trPr>
        <w:tc>
          <w:tcPr>
            <w:tcW w:w="1810" w:type="dxa"/>
            <w:vMerge w:val="restart"/>
            <w:vAlign w:val="center"/>
          </w:tcPr>
          <w:p w14:paraId="5076EC3B" w14:textId="74615933" w:rsidR="007161E2" w:rsidRPr="00971DAD" w:rsidRDefault="0001081B" w:rsidP="001F5B7E">
            <w:pPr>
              <w:spacing w:before="0"/>
              <w:ind w:left="300" w:hanging="300"/>
              <w:jc w:val="left"/>
            </w:pPr>
            <w:r>
              <w:rPr>
                <w:rFonts w:cs="Arial"/>
              </w:rPr>
              <w:lastRenderedPageBreak/>
              <w:fldChar w:fldCharType="begin">
                <w:ffData>
                  <w:name w:val=""/>
                  <w:enabled/>
                  <w:calcOnExit/>
                  <w:helpText w:type="text" w:val="X"/>
                  <w:checkBox>
                    <w:size w:val="18"/>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r w:rsidR="007161E2" w:rsidRPr="00971DAD">
              <w:t>Presenza e/o utilizzo di sostanze chimiche o pericolose nell’ambiente di lavoro</w:t>
            </w:r>
          </w:p>
        </w:tc>
        <w:tc>
          <w:tcPr>
            <w:tcW w:w="4298" w:type="dxa"/>
            <w:vMerge w:val="restart"/>
            <w:vAlign w:val="center"/>
          </w:tcPr>
          <w:p w14:paraId="7D518027" w14:textId="0DFE133E" w:rsidR="007161E2" w:rsidRPr="00656E50" w:rsidRDefault="00A96435" w:rsidP="001F5B7E">
            <w:pPr>
              <w:spacing w:before="0"/>
              <w:ind w:left="176"/>
              <w:jc w:val="left"/>
            </w:pPr>
            <w:r>
              <w:rPr>
                <w:rFonts w:cs="Arial"/>
              </w:rPr>
              <w:fldChar w:fldCharType="begin">
                <w:ffData>
                  <w:name w:val=""/>
                  <w:enabled/>
                  <w:calcOnExit/>
                  <w:helpText w:type="text" w:val="X"/>
                  <w:checkBox>
                    <w:size w:val="18"/>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r w:rsidR="007161E2" w:rsidRPr="00656E50">
              <w:t>Rischio di inalazione sostanze chimiche aerodisperse (fumi, nebbie, gas, vapori) (specificare) ……………………………………………………………………………………………………</w:t>
            </w:r>
          </w:p>
          <w:p w14:paraId="3AAE4783" w14:textId="77777777" w:rsidR="007161E2" w:rsidRPr="00656E50" w:rsidRDefault="007161E2" w:rsidP="001F5B7E">
            <w:pPr>
              <w:tabs>
                <w:tab w:val="left" w:pos="290"/>
              </w:tabs>
              <w:spacing w:before="0"/>
              <w:ind w:firstLine="290"/>
              <w:jc w:val="left"/>
            </w:pPr>
            <w:r w:rsidRPr="00656E50">
              <w:t>………………………………………………</w:t>
            </w:r>
          </w:p>
          <w:p w14:paraId="4AFA436E" w14:textId="77777777" w:rsidR="007161E2" w:rsidRPr="00656E50" w:rsidRDefault="007161E2" w:rsidP="001F5B7E">
            <w:pPr>
              <w:tabs>
                <w:tab w:val="left" w:pos="290"/>
              </w:tabs>
              <w:spacing w:before="0"/>
              <w:ind w:firstLine="290"/>
              <w:jc w:val="left"/>
            </w:pPr>
          </w:p>
          <w:p w14:paraId="7DF9C0CD" w14:textId="377FFA51" w:rsidR="007161E2" w:rsidRPr="00656E50" w:rsidRDefault="00A96435" w:rsidP="001F5B7E">
            <w:pPr>
              <w:spacing w:before="0"/>
              <w:ind w:left="176"/>
              <w:jc w:val="left"/>
            </w:pPr>
            <w:r>
              <w:rPr>
                <w:rFonts w:cs="Arial"/>
              </w:rPr>
              <w:fldChar w:fldCharType="begin">
                <w:ffData>
                  <w:name w:val=""/>
                  <w:enabled/>
                  <w:calcOnExit/>
                  <w:helpText w:type="text" w:val="X"/>
                  <w:checkBox>
                    <w:size w:val="18"/>
                    <w:default w:val="0"/>
                  </w:checkBox>
                </w:ffData>
              </w:fldChar>
            </w:r>
            <w:r>
              <w:rPr>
                <w:rFonts w:cs="Arial"/>
              </w:rPr>
              <w:instrText xml:space="preserve"> FORMCHECKBOX </w:instrText>
            </w:r>
            <w:r>
              <w:rPr>
                <w:rFonts w:cs="Arial"/>
              </w:rPr>
            </w:r>
            <w:r>
              <w:rPr>
                <w:rFonts w:cs="Arial"/>
              </w:rPr>
              <w:fldChar w:fldCharType="separate"/>
            </w:r>
            <w:r>
              <w:rPr>
                <w:rFonts w:cs="Arial"/>
              </w:rPr>
              <w:fldChar w:fldCharType="end"/>
            </w:r>
            <w:r w:rsidR="007161E2" w:rsidRPr="00656E50">
              <w:t>Rischio di contatto con (o inalazione di) sostanze chimiche o pericolose presenti nell’ambiente di lavoro per lavorazione o stoccaggio (specificare) ………………………………</w:t>
            </w:r>
            <w:r w:rsidR="007161E2">
              <w:t>………………………………………………………………</w:t>
            </w:r>
          </w:p>
          <w:p w14:paraId="7166839D" w14:textId="77777777" w:rsidR="007161E2" w:rsidRPr="00656E50" w:rsidDel="00B579A1" w:rsidRDefault="007161E2" w:rsidP="001F5B7E">
            <w:pPr>
              <w:tabs>
                <w:tab w:val="left" w:pos="290"/>
              </w:tabs>
              <w:ind w:firstLine="290"/>
              <w:jc w:val="left"/>
            </w:pPr>
            <w:r w:rsidRPr="00656E50">
              <w:t>……………………………………………</w:t>
            </w:r>
          </w:p>
        </w:tc>
        <w:tc>
          <w:tcPr>
            <w:tcW w:w="1779" w:type="dxa"/>
          </w:tcPr>
          <w:p w14:paraId="4AECD3DC" w14:textId="77777777" w:rsidR="00A96435" w:rsidRDefault="00A96435" w:rsidP="001F5B7E">
            <w:pPr>
              <w:spacing w:before="0"/>
              <w:ind w:left="292" w:hanging="292"/>
            </w:pPr>
          </w:p>
          <w:p w14:paraId="618D7700" w14:textId="77777777" w:rsidR="00A96435" w:rsidRDefault="00A96435" w:rsidP="001F5B7E">
            <w:pPr>
              <w:spacing w:before="0"/>
              <w:ind w:left="292" w:hanging="292"/>
            </w:pPr>
          </w:p>
          <w:p w14:paraId="2B73B154" w14:textId="77777777" w:rsidR="00A96435" w:rsidRDefault="00A96435" w:rsidP="001F5B7E">
            <w:pPr>
              <w:spacing w:before="0"/>
              <w:ind w:left="292" w:hanging="292"/>
            </w:pPr>
          </w:p>
          <w:p w14:paraId="04D403B7" w14:textId="66DAF16F" w:rsidR="007161E2" w:rsidRPr="00656E50" w:rsidRDefault="00A96435" w:rsidP="001F5B7E">
            <w:pPr>
              <w:spacing w:before="0"/>
              <w:ind w:left="292" w:hanging="292"/>
            </w:pPr>
            <w:r>
              <w:t xml:space="preserve">      1X4=4</w:t>
            </w:r>
          </w:p>
        </w:tc>
        <w:tc>
          <w:tcPr>
            <w:tcW w:w="5021" w:type="dxa"/>
            <w:vMerge w:val="restart"/>
            <w:shd w:val="clear" w:color="auto" w:fill="auto"/>
            <w:vAlign w:val="center"/>
          </w:tcPr>
          <w:p w14:paraId="549F49B0" w14:textId="76DDFC4C" w:rsidR="007161E2" w:rsidRPr="00656E50" w:rsidRDefault="00A96435" w:rsidP="001F5B7E">
            <w:pPr>
              <w:spacing w:before="0"/>
              <w:ind w:left="292" w:hanging="292"/>
            </w:pPr>
            <w:r>
              <w:rPr>
                <w:rFonts w:cs="Arial"/>
              </w:rPr>
              <w:fldChar w:fldCharType="begin">
                <w:ffData>
                  <w:name w:val=""/>
                  <w:enabled/>
                  <w:calcOnExit/>
                  <w:helpText w:type="text" w:val="X"/>
                  <w:checkBox>
                    <w:size w:val="18"/>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r w:rsidR="007161E2" w:rsidRPr="00656E50">
              <w:t xml:space="preserve"> Programmare</w:t>
            </w:r>
            <w:r w:rsidR="007161E2">
              <w:t>,</w:t>
            </w:r>
            <w:r w:rsidR="007161E2" w:rsidRPr="00656E50">
              <w:t xml:space="preserve"> prima di eseguire le lavorazioni</w:t>
            </w:r>
            <w:r w:rsidR="007161E2">
              <w:t>,</w:t>
            </w:r>
            <w:r w:rsidR="007161E2" w:rsidRPr="00656E50">
              <w:t xml:space="preserve"> sopralluoghi con l’impresa </w:t>
            </w:r>
            <w:r w:rsidR="007161E2">
              <w:t>appaltatrice/lavoratore autonomo</w:t>
            </w:r>
            <w:r w:rsidR="007161E2" w:rsidRPr="00656E50">
              <w:t xml:space="preserve"> e</w:t>
            </w:r>
            <w:r w:rsidR="007161E2">
              <w:t>d</w:t>
            </w:r>
            <w:r w:rsidR="007161E2" w:rsidRPr="00656E50">
              <w:t xml:space="preserve"> </w:t>
            </w:r>
            <w:r w:rsidR="007161E2">
              <w:t xml:space="preserve">il Referente del contratto di </w:t>
            </w:r>
            <w:r w:rsidR="007161E2" w:rsidRPr="00184AF5">
              <w:t>Aimag</w:t>
            </w:r>
            <w:r w:rsidR="007161E2" w:rsidRPr="00184AF5" w:rsidDel="00184AF5">
              <w:t xml:space="preserve"> </w:t>
            </w:r>
            <w:r w:rsidR="007161E2" w:rsidRPr="00184AF5">
              <w:t>per</w:t>
            </w:r>
            <w:r w:rsidR="007161E2" w:rsidRPr="00656E50">
              <w:t xml:space="preserve"> raccogliere tutte le informazioni utili di carattere preventivo per individuare aree ed attività a rischio</w:t>
            </w:r>
          </w:p>
          <w:p w14:paraId="7DDAC657" w14:textId="628EBCE6" w:rsidR="007161E2" w:rsidRPr="00656E50" w:rsidRDefault="00A96435" w:rsidP="001F5B7E">
            <w:pPr>
              <w:spacing w:before="0"/>
              <w:ind w:left="292" w:hanging="292"/>
            </w:pPr>
            <w:r>
              <w:rPr>
                <w:rFonts w:cs="Arial"/>
              </w:rPr>
              <w:fldChar w:fldCharType="begin">
                <w:ffData>
                  <w:name w:val=""/>
                  <w:enabled/>
                  <w:calcOnExit/>
                  <w:helpText w:type="text" w:val="X"/>
                  <w:checkBox>
                    <w:size w:val="18"/>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r w:rsidR="007161E2" w:rsidRPr="00656E50">
              <w:t xml:space="preserve"> Segregare le aree di intervento. Vietare l'accesso alle persone non addette ai lavori applicando la segnaletica di divieto e avvertimento necessaria</w:t>
            </w:r>
          </w:p>
          <w:p w14:paraId="4CF7FCE7" w14:textId="77777777" w:rsidR="007161E2" w:rsidRPr="00656E50" w:rsidRDefault="007161E2" w:rsidP="001F5B7E">
            <w:pPr>
              <w:spacing w:before="0"/>
              <w:ind w:left="292" w:hanging="292"/>
            </w:pPr>
            <w:r>
              <w:rPr>
                <w:rFonts w:cs="Arial"/>
              </w:rPr>
              <w:fldChar w:fldCharType="begin">
                <w:ffData>
                  <w:name w:val=""/>
                  <w:enabled/>
                  <w:calcOnExit/>
                  <w:helpText w:type="text" w:val="X"/>
                  <w:checkBox>
                    <w:size w:val="18"/>
                    <w:default w:val="0"/>
                    <w:checked w:val="0"/>
                  </w:checkBox>
                </w:ffData>
              </w:fldChar>
            </w:r>
            <w:r>
              <w:rPr>
                <w:rFonts w:cs="Arial"/>
              </w:rPr>
              <w:instrText xml:space="preserve"> FORMCHECKBOX </w:instrText>
            </w:r>
            <w:r>
              <w:rPr>
                <w:rFonts w:cs="Arial"/>
              </w:rPr>
            </w:r>
            <w:r>
              <w:rPr>
                <w:rFonts w:cs="Arial"/>
              </w:rPr>
              <w:fldChar w:fldCharType="separate"/>
            </w:r>
            <w:r>
              <w:rPr>
                <w:rFonts w:cs="Arial"/>
              </w:rPr>
              <w:fldChar w:fldCharType="end"/>
            </w:r>
            <w:r w:rsidRPr="00656E50">
              <w:t xml:space="preserve"> Utilizzare sempre gli idonei DPI</w:t>
            </w:r>
          </w:p>
          <w:p w14:paraId="60AE0926" w14:textId="77777777" w:rsidR="007161E2" w:rsidRPr="00656E50" w:rsidRDefault="007161E2" w:rsidP="001F5B7E">
            <w:pPr>
              <w:spacing w:before="0"/>
              <w:ind w:left="292" w:hanging="292"/>
            </w:pPr>
            <w:r>
              <w:rPr>
                <w:rFonts w:cs="Arial"/>
              </w:rPr>
              <w:fldChar w:fldCharType="begin">
                <w:ffData>
                  <w:name w:val=""/>
                  <w:enabled/>
                  <w:calcOnExit/>
                  <w:helpText w:type="text" w:val="X"/>
                  <w:checkBox>
                    <w:size w:val="18"/>
                    <w:default w:val="0"/>
                    <w:checked w:val="0"/>
                  </w:checkBox>
                </w:ffData>
              </w:fldChar>
            </w:r>
            <w:r>
              <w:rPr>
                <w:rFonts w:cs="Arial"/>
              </w:rPr>
              <w:instrText xml:space="preserve"> FORMCHECKBOX </w:instrText>
            </w:r>
            <w:r>
              <w:rPr>
                <w:rFonts w:cs="Arial"/>
              </w:rPr>
            </w:r>
            <w:r>
              <w:rPr>
                <w:rFonts w:cs="Arial"/>
              </w:rPr>
              <w:fldChar w:fldCharType="separate"/>
            </w:r>
            <w:r>
              <w:rPr>
                <w:rFonts w:cs="Arial"/>
              </w:rPr>
              <w:fldChar w:fldCharType="end"/>
            </w:r>
            <w:r>
              <w:t xml:space="preserve"> Conservare in appositi contenitori/depositi con accesso consentito solo a personale autorizzato i prodotti chimici utilizzati</w:t>
            </w:r>
          </w:p>
          <w:p w14:paraId="0FA1F1D7" w14:textId="77777777" w:rsidR="007161E2" w:rsidRPr="00656E50" w:rsidRDefault="007161E2" w:rsidP="001F5B7E">
            <w:pPr>
              <w:spacing w:before="0"/>
              <w:ind w:left="292" w:hanging="292"/>
            </w:pPr>
            <w:r>
              <w:rPr>
                <w:rFonts w:cs="Arial"/>
              </w:rPr>
              <w:fldChar w:fldCharType="begin">
                <w:ffData>
                  <w:name w:val=""/>
                  <w:enabled/>
                  <w:calcOnExit/>
                  <w:helpText w:type="text" w:val="X"/>
                  <w:checkBox>
                    <w:size w:val="18"/>
                    <w:default w:val="0"/>
                    <w:checked w:val="0"/>
                  </w:checkBox>
                </w:ffData>
              </w:fldChar>
            </w:r>
            <w:r>
              <w:rPr>
                <w:rFonts w:cs="Arial"/>
              </w:rPr>
              <w:instrText xml:space="preserve"> FORMCHECKBOX </w:instrText>
            </w:r>
            <w:r>
              <w:rPr>
                <w:rFonts w:cs="Arial"/>
              </w:rPr>
            </w:r>
            <w:r>
              <w:rPr>
                <w:rFonts w:cs="Arial"/>
              </w:rPr>
              <w:fldChar w:fldCharType="separate"/>
            </w:r>
            <w:r>
              <w:rPr>
                <w:rFonts w:cs="Arial"/>
              </w:rPr>
              <w:fldChar w:fldCharType="end"/>
            </w:r>
            <w:r w:rsidRPr="00656E50">
              <w:t xml:space="preserve"> </w:t>
            </w:r>
            <w:r>
              <w:t>Presenza di</w:t>
            </w:r>
            <w:r w:rsidRPr="00656E50">
              <w:t>e schede di sicurezza del prodotto</w:t>
            </w:r>
          </w:p>
          <w:p w14:paraId="52C78252" w14:textId="77777777" w:rsidR="007161E2" w:rsidRPr="00656E50" w:rsidRDefault="007161E2" w:rsidP="001F5B7E">
            <w:pPr>
              <w:spacing w:before="0"/>
              <w:ind w:left="292" w:hanging="292"/>
            </w:pPr>
            <w:r>
              <w:rPr>
                <w:rFonts w:cs="Arial"/>
              </w:rPr>
              <w:fldChar w:fldCharType="begin">
                <w:ffData>
                  <w:name w:val=""/>
                  <w:enabled/>
                  <w:calcOnExit/>
                  <w:helpText w:type="text" w:val="X"/>
                  <w:checkBox>
                    <w:size w:val="18"/>
                    <w:default w:val="0"/>
                    <w:checked w:val="0"/>
                  </w:checkBox>
                </w:ffData>
              </w:fldChar>
            </w:r>
            <w:r>
              <w:rPr>
                <w:rFonts w:cs="Arial"/>
              </w:rPr>
              <w:instrText xml:space="preserve"> FORMCHECKBOX </w:instrText>
            </w:r>
            <w:r>
              <w:rPr>
                <w:rFonts w:cs="Arial"/>
              </w:rPr>
            </w:r>
            <w:r>
              <w:rPr>
                <w:rFonts w:cs="Arial"/>
              </w:rPr>
              <w:fldChar w:fldCharType="separate"/>
            </w:r>
            <w:r>
              <w:rPr>
                <w:rFonts w:cs="Arial"/>
              </w:rPr>
              <w:fldChar w:fldCharType="end"/>
            </w:r>
            <w:r w:rsidRPr="00656E50">
              <w:t xml:space="preserve"> Utilizzare, se previste, le aree dedicate alle specifiche lavorazioni che comportano utilizzo di sostanze chimiche e/o pericolose (ad esempio per pulizia mezzi con prodotti di trattamento)</w:t>
            </w:r>
            <w:r>
              <w:t xml:space="preserve"> o al loro deposito</w:t>
            </w:r>
          </w:p>
          <w:p w14:paraId="4ADF6CFD" w14:textId="77777777" w:rsidR="007161E2" w:rsidRPr="00656E50" w:rsidRDefault="007161E2" w:rsidP="001F5B7E">
            <w:pPr>
              <w:spacing w:before="0"/>
              <w:ind w:left="292" w:hanging="292"/>
            </w:pPr>
            <w:r>
              <w:rPr>
                <w:rFonts w:cs="Arial"/>
              </w:rPr>
              <w:fldChar w:fldCharType="begin">
                <w:ffData>
                  <w:name w:val=""/>
                  <w:enabled/>
                  <w:calcOnExit/>
                  <w:helpText w:type="text" w:val="X"/>
                  <w:checkBox>
                    <w:size w:val="18"/>
                    <w:default w:val="0"/>
                    <w:checked w:val="0"/>
                  </w:checkBox>
                </w:ffData>
              </w:fldChar>
            </w:r>
            <w:r>
              <w:rPr>
                <w:rFonts w:cs="Arial"/>
              </w:rPr>
              <w:instrText xml:space="preserve"> FORMCHECKBOX </w:instrText>
            </w:r>
            <w:r>
              <w:rPr>
                <w:rFonts w:cs="Arial"/>
              </w:rPr>
            </w:r>
            <w:r>
              <w:rPr>
                <w:rFonts w:cs="Arial"/>
              </w:rPr>
              <w:fldChar w:fldCharType="separate"/>
            </w:r>
            <w:r>
              <w:rPr>
                <w:rFonts w:cs="Arial"/>
              </w:rPr>
              <w:fldChar w:fldCharType="end"/>
            </w:r>
            <w:r w:rsidRPr="00656E50">
              <w:t xml:space="preserve"> Ulteriori MPP (indicare quali)</w:t>
            </w:r>
          </w:p>
          <w:p w14:paraId="786500A5" w14:textId="77777777" w:rsidR="007161E2" w:rsidRDefault="007161E2" w:rsidP="001F5B7E">
            <w:pPr>
              <w:spacing w:before="0"/>
              <w:ind w:left="292" w:hanging="292"/>
              <w:jc w:val="left"/>
            </w:pPr>
          </w:p>
          <w:p w14:paraId="55D6B8DE" w14:textId="77777777" w:rsidR="007161E2" w:rsidRPr="00656E50" w:rsidRDefault="007161E2" w:rsidP="001F5B7E">
            <w:pPr>
              <w:ind w:left="292" w:hanging="292"/>
              <w:jc w:val="left"/>
            </w:pPr>
          </w:p>
        </w:tc>
        <w:tc>
          <w:tcPr>
            <w:tcW w:w="1842" w:type="dxa"/>
            <w:vMerge w:val="restart"/>
            <w:shd w:val="clear" w:color="auto" w:fill="auto"/>
          </w:tcPr>
          <w:p w14:paraId="047B5565" w14:textId="77777777" w:rsidR="00A96435" w:rsidRDefault="00A96435" w:rsidP="001F5B7E">
            <w:pPr>
              <w:spacing w:before="0"/>
              <w:jc w:val="left"/>
            </w:pPr>
            <w:r>
              <w:t xml:space="preserve">        </w:t>
            </w:r>
          </w:p>
          <w:p w14:paraId="744C4503" w14:textId="77777777" w:rsidR="007161E2" w:rsidRDefault="00A96435" w:rsidP="001F5B7E">
            <w:pPr>
              <w:spacing w:before="0"/>
              <w:jc w:val="left"/>
            </w:pPr>
            <w:r>
              <w:t xml:space="preserve">          C/F</w:t>
            </w:r>
          </w:p>
          <w:p w14:paraId="061CB760" w14:textId="77777777" w:rsidR="00A96435" w:rsidRDefault="00A96435" w:rsidP="001F5B7E">
            <w:pPr>
              <w:spacing w:before="0"/>
              <w:jc w:val="left"/>
            </w:pPr>
          </w:p>
          <w:p w14:paraId="031B0D04" w14:textId="77777777" w:rsidR="00A96435" w:rsidRDefault="00A96435" w:rsidP="001F5B7E">
            <w:pPr>
              <w:spacing w:before="0"/>
              <w:jc w:val="left"/>
            </w:pPr>
          </w:p>
          <w:p w14:paraId="048228DF" w14:textId="77777777" w:rsidR="00A96435" w:rsidRDefault="00A96435" w:rsidP="001F5B7E">
            <w:pPr>
              <w:spacing w:before="0"/>
              <w:jc w:val="left"/>
            </w:pPr>
          </w:p>
          <w:p w14:paraId="297F1177" w14:textId="1E38D766" w:rsidR="00A96435" w:rsidRPr="0050325E" w:rsidRDefault="00A96435" w:rsidP="001F5B7E">
            <w:pPr>
              <w:spacing w:before="0"/>
              <w:jc w:val="left"/>
            </w:pPr>
            <w:r>
              <w:t xml:space="preserve">           C</w:t>
            </w:r>
          </w:p>
        </w:tc>
      </w:tr>
      <w:tr w:rsidR="007161E2" w:rsidRPr="00BB62A8" w14:paraId="2F3C8EDE" w14:textId="77777777" w:rsidTr="001F5B7E">
        <w:trPr>
          <w:cantSplit/>
          <w:trHeight w:val="520"/>
        </w:trPr>
        <w:tc>
          <w:tcPr>
            <w:tcW w:w="1810" w:type="dxa"/>
            <w:vMerge/>
            <w:vAlign w:val="center"/>
          </w:tcPr>
          <w:p w14:paraId="11C646A9" w14:textId="77777777" w:rsidR="007161E2" w:rsidRPr="00971DAD" w:rsidRDefault="007161E2" w:rsidP="001F5B7E">
            <w:pPr>
              <w:spacing w:before="0"/>
              <w:jc w:val="left"/>
            </w:pPr>
          </w:p>
        </w:tc>
        <w:tc>
          <w:tcPr>
            <w:tcW w:w="4298" w:type="dxa"/>
            <w:vMerge/>
            <w:vAlign w:val="center"/>
          </w:tcPr>
          <w:p w14:paraId="7E917D09" w14:textId="77777777" w:rsidR="007161E2" w:rsidRPr="00656E50" w:rsidDel="00B579A1" w:rsidRDefault="007161E2" w:rsidP="001F5B7E">
            <w:pPr>
              <w:spacing w:before="0"/>
              <w:jc w:val="left"/>
            </w:pPr>
          </w:p>
        </w:tc>
        <w:tc>
          <w:tcPr>
            <w:tcW w:w="1779" w:type="dxa"/>
          </w:tcPr>
          <w:p w14:paraId="2E76B297" w14:textId="77777777" w:rsidR="007161E2" w:rsidRPr="00656E50" w:rsidRDefault="007161E2" w:rsidP="001F5B7E">
            <w:pPr>
              <w:spacing w:before="0"/>
              <w:ind w:left="292" w:hanging="292"/>
            </w:pPr>
          </w:p>
        </w:tc>
        <w:tc>
          <w:tcPr>
            <w:tcW w:w="5021" w:type="dxa"/>
            <w:vMerge/>
            <w:shd w:val="clear" w:color="auto" w:fill="auto"/>
            <w:vAlign w:val="center"/>
          </w:tcPr>
          <w:p w14:paraId="1AAE0920" w14:textId="77777777" w:rsidR="007161E2" w:rsidRPr="00656E50" w:rsidRDefault="007161E2" w:rsidP="001F5B7E">
            <w:pPr>
              <w:spacing w:before="0"/>
              <w:ind w:left="292" w:hanging="292"/>
              <w:jc w:val="left"/>
            </w:pPr>
          </w:p>
        </w:tc>
        <w:tc>
          <w:tcPr>
            <w:tcW w:w="1842" w:type="dxa"/>
            <w:vMerge/>
            <w:shd w:val="clear" w:color="auto" w:fill="auto"/>
          </w:tcPr>
          <w:p w14:paraId="21A0C1EE" w14:textId="77777777" w:rsidR="007161E2" w:rsidRPr="0050325E" w:rsidRDefault="007161E2" w:rsidP="001F5B7E">
            <w:pPr>
              <w:spacing w:before="0"/>
              <w:jc w:val="left"/>
            </w:pPr>
          </w:p>
        </w:tc>
      </w:tr>
      <w:tr w:rsidR="008F61B6" w:rsidRPr="00BB62A8" w14:paraId="5577833E" w14:textId="77777777" w:rsidTr="001F5B7E">
        <w:trPr>
          <w:cantSplit/>
          <w:trHeight w:val="2280"/>
        </w:trPr>
        <w:tc>
          <w:tcPr>
            <w:tcW w:w="1810" w:type="dxa"/>
            <w:vAlign w:val="center"/>
          </w:tcPr>
          <w:p w14:paraId="4141B875" w14:textId="30722093" w:rsidR="008F61B6" w:rsidRPr="00971DAD" w:rsidRDefault="008F61B6" w:rsidP="008F61B6">
            <w:pPr>
              <w:spacing w:before="0"/>
              <w:ind w:left="300" w:hanging="300"/>
              <w:jc w:val="left"/>
            </w:pPr>
            <w:ins w:id="135" w:author="Alessandro Benatti" w:date="2025-03-25T11:36:00Z" w16du:dateUtc="2025-03-25T10:36:00Z">
              <w:r>
                <w:rPr>
                  <w:rFonts w:cs="Arial"/>
                </w:rPr>
                <w:lastRenderedPageBreak/>
                <w:fldChar w:fldCharType="begin">
                  <w:ffData>
                    <w:name w:val=""/>
                    <w:enabled/>
                    <w:calcOnExit/>
                    <w:helpText w:type="text" w:val="X"/>
                    <w:checkBox>
                      <w:size w:val="18"/>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r>
                <w:rPr>
                  <w:rFonts w:cs="Arial"/>
                </w:rPr>
                <w:t xml:space="preserve"> </w:t>
              </w:r>
              <w:r w:rsidRPr="00971DAD">
                <w:t xml:space="preserve"> </w:t>
              </w:r>
              <w:r>
                <w:t xml:space="preserve"> </w:t>
              </w:r>
              <w:r w:rsidRPr="00971DAD">
                <w:t>Presenza di materiale infiammabile e sorgenti di innesco</w:t>
              </w:r>
            </w:ins>
            <w:del w:id="136" w:author="Alessandro Benatti" w:date="2025-03-25T11:36:00Z" w16du:dateUtc="2025-03-25T10:36:00Z">
              <w:r w:rsidDel="0083326F">
                <w:rPr>
                  <w:rFonts w:cs="Arial"/>
                </w:rPr>
                <w:fldChar w:fldCharType="begin">
                  <w:ffData>
                    <w:name w:val=""/>
                    <w:enabled/>
                    <w:calcOnExit/>
                    <w:helpText w:type="text" w:val="X"/>
                    <w:checkBox>
                      <w:size w:val="18"/>
                      <w:default w:val="1"/>
                    </w:checkBox>
                  </w:ffData>
                </w:fldChar>
              </w:r>
              <w:r w:rsidDel="0083326F">
                <w:rPr>
                  <w:rFonts w:cs="Arial"/>
                </w:rPr>
                <w:delInstrText xml:space="preserve"> FORMCHECKBOX </w:delInstrText>
              </w:r>
              <w:r w:rsidDel="0083326F">
                <w:rPr>
                  <w:rFonts w:cs="Arial"/>
                </w:rPr>
              </w:r>
              <w:r w:rsidDel="0083326F">
                <w:rPr>
                  <w:rFonts w:cs="Arial"/>
                </w:rPr>
                <w:fldChar w:fldCharType="separate"/>
              </w:r>
              <w:r w:rsidDel="0083326F">
                <w:rPr>
                  <w:rFonts w:cs="Arial"/>
                </w:rPr>
                <w:fldChar w:fldCharType="end"/>
              </w:r>
              <w:r w:rsidRPr="00971DAD" w:rsidDel="0083326F">
                <w:delText xml:space="preserve"> Presenza di materiale infiammabile e sorgenti di innesco</w:delText>
              </w:r>
            </w:del>
          </w:p>
        </w:tc>
        <w:tc>
          <w:tcPr>
            <w:tcW w:w="4298" w:type="dxa"/>
            <w:vAlign w:val="center"/>
          </w:tcPr>
          <w:p w14:paraId="23F94785" w14:textId="77777777" w:rsidR="008F61B6" w:rsidRDefault="008F61B6" w:rsidP="008F61B6">
            <w:pPr>
              <w:spacing w:before="0"/>
              <w:ind w:left="176"/>
              <w:jc w:val="left"/>
              <w:rPr>
                <w:ins w:id="137" w:author="Alessandro Benatti" w:date="2025-03-25T11:36:00Z" w16du:dateUtc="2025-03-25T10:36:00Z"/>
              </w:rPr>
            </w:pPr>
            <w:ins w:id="138" w:author="Alessandro Benatti" w:date="2025-03-25T11:36:00Z" w16du:dateUtc="2025-03-25T10:36:00Z">
              <w:r>
                <w:rPr>
                  <w:rFonts w:cs="Arial"/>
                </w:rPr>
                <w:fldChar w:fldCharType="begin">
                  <w:ffData>
                    <w:name w:val=""/>
                    <w:enabled/>
                    <w:calcOnExit/>
                    <w:helpText w:type="text" w:val="X"/>
                    <w:checkBox>
                      <w:size w:val="18"/>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r>
                <w:rPr>
                  <w:rFonts w:cs="Arial"/>
                </w:rPr>
                <w:t xml:space="preserve"> </w:t>
              </w:r>
              <w:r>
                <w:rPr>
                  <w:rFonts w:ascii="Arial Unicode MS" w:eastAsia="Arial Unicode MS" w:hAnsi="Arial Unicode MS" w:cs="Arial Unicode MS" w:hint="eastAsia"/>
                </w:rPr>
                <w:t xml:space="preserve">  </w:t>
              </w:r>
              <w:r w:rsidRPr="00656E50">
                <w:t xml:space="preserve">Rischio di incendio </w:t>
              </w:r>
              <w:r>
                <w:t>dovuto alle attività del committente (si veda informativa)</w:t>
              </w:r>
            </w:ins>
          </w:p>
          <w:p w14:paraId="2D398692" w14:textId="77777777" w:rsidR="008F61B6" w:rsidRDefault="008F61B6" w:rsidP="008F61B6">
            <w:pPr>
              <w:spacing w:before="0"/>
              <w:jc w:val="left"/>
              <w:rPr>
                <w:ins w:id="139" w:author="Alessandro Benatti" w:date="2025-03-25T11:36:00Z" w16du:dateUtc="2025-03-25T10:36:00Z"/>
              </w:rPr>
            </w:pPr>
          </w:p>
          <w:p w14:paraId="12EC4CEF" w14:textId="3B20A14E" w:rsidR="008F61B6" w:rsidRDefault="008F61B6" w:rsidP="008F61B6">
            <w:pPr>
              <w:spacing w:before="0"/>
              <w:ind w:left="176"/>
              <w:jc w:val="left"/>
              <w:rPr>
                <w:ins w:id="140" w:author="Alessandro Benatti" w:date="2025-03-25T11:36:00Z" w16du:dateUtc="2025-03-25T10:36:00Z"/>
              </w:rPr>
            </w:pPr>
            <w:ins w:id="141" w:author="Alessandro Benatti" w:date="2025-03-25T11:36:00Z" w16du:dateUtc="2025-03-25T10:36:00Z">
              <w:r>
                <w:rPr>
                  <w:rFonts w:cs="Arial"/>
                </w:rPr>
                <w:fldChar w:fldCharType="begin">
                  <w:ffData>
                    <w:name w:val=""/>
                    <w:enabled/>
                    <w:calcOnExit/>
                    <w:helpText w:type="text" w:val="X"/>
                    <w:checkBox>
                      <w:size w:val="18"/>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r>
                <w:rPr>
                  <w:rFonts w:cs="Arial"/>
                </w:rPr>
                <w:t xml:space="preserve"> </w:t>
              </w:r>
              <w:r w:rsidRPr="00867A05">
                <w:t xml:space="preserve">Rischio di esplosione </w:t>
              </w:r>
              <w:r>
                <w:t>: (SITO DI FOSSOLI)</w:t>
              </w:r>
            </w:ins>
          </w:p>
          <w:p w14:paraId="0E5021A7" w14:textId="77777777" w:rsidR="008F61B6" w:rsidRDefault="008F61B6" w:rsidP="008F61B6">
            <w:pPr>
              <w:pStyle w:val="Paragrafoelenco"/>
              <w:numPr>
                <w:ilvl w:val="0"/>
                <w:numId w:val="21"/>
              </w:numPr>
              <w:spacing w:before="0"/>
              <w:jc w:val="left"/>
              <w:rPr>
                <w:ins w:id="142" w:author="Alessandro Benatti" w:date="2025-03-25T11:36:00Z" w16du:dateUtc="2025-03-25T10:36:00Z"/>
              </w:rPr>
            </w:pPr>
            <w:ins w:id="143" w:author="Alessandro Benatti" w:date="2025-03-25T11:36:00Z" w16du:dateUtc="2025-03-25T10:36:00Z">
              <w:r>
                <w:t>attività di produzione e sfruttamento biogas;</w:t>
              </w:r>
            </w:ins>
          </w:p>
          <w:p w14:paraId="3327B951" w14:textId="77777777" w:rsidR="008F61B6" w:rsidRPr="00656E50" w:rsidDel="00B579A1" w:rsidRDefault="008F61B6" w:rsidP="008F61B6">
            <w:pPr>
              <w:pStyle w:val="Paragrafoelenco"/>
              <w:numPr>
                <w:ilvl w:val="0"/>
                <w:numId w:val="21"/>
              </w:numPr>
              <w:spacing w:before="0"/>
              <w:jc w:val="left"/>
              <w:rPr>
                <w:ins w:id="144" w:author="Alessandro Benatti" w:date="2025-03-25T11:36:00Z" w16du:dateUtc="2025-03-25T10:36:00Z"/>
              </w:rPr>
            </w:pPr>
            <w:ins w:id="145" w:author="Alessandro Benatti" w:date="2025-03-25T11:36:00Z" w16du:dateUtc="2025-03-25T10:36:00Z">
              <w:r>
                <w:t>presenza di percolato</w:t>
              </w:r>
            </w:ins>
          </w:p>
          <w:p w14:paraId="114E4A3B" w14:textId="099C1BF3" w:rsidR="008F61B6" w:rsidDel="0083326F" w:rsidRDefault="008F61B6" w:rsidP="008F61B6">
            <w:pPr>
              <w:spacing w:before="0"/>
              <w:ind w:left="176"/>
              <w:jc w:val="left"/>
              <w:rPr>
                <w:del w:id="146" w:author="Alessandro Benatti" w:date="2025-03-25T11:36:00Z" w16du:dateUtc="2025-03-25T10:36:00Z"/>
              </w:rPr>
            </w:pPr>
            <w:del w:id="147" w:author="Alessandro Benatti" w:date="2025-03-25T11:36:00Z" w16du:dateUtc="2025-03-25T10:36:00Z">
              <w:r w:rsidDel="0083326F">
                <w:rPr>
                  <w:rFonts w:cs="Arial"/>
                </w:rPr>
                <w:fldChar w:fldCharType="begin">
                  <w:ffData>
                    <w:name w:val=""/>
                    <w:enabled/>
                    <w:calcOnExit/>
                    <w:helpText w:type="text" w:val="X"/>
                    <w:checkBox>
                      <w:size w:val="18"/>
                      <w:default w:val="1"/>
                    </w:checkBox>
                  </w:ffData>
                </w:fldChar>
              </w:r>
              <w:r w:rsidDel="0083326F">
                <w:rPr>
                  <w:rFonts w:cs="Arial"/>
                </w:rPr>
                <w:delInstrText xml:space="preserve"> FORMCHECKBOX </w:delInstrText>
              </w:r>
              <w:r w:rsidDel="0083326F">
                <w:rPr>
                  <w:rFonts w:cs="Arial"/>
                </w:rPr>
              </w:r>
              <w:r w:rsidDel="0083326F">
                <w:rPr>
                  <w:rFonts w:cs="Arial"/>
                </w:rPr>
                <w:fldChar w:fldCharType="separate"/>
              </w:r>
              <w:r w:rsidDel="0083326F">
                <w:rPr>
                  <w:rFonts w:cs="Arial"/>
                </w:rPr>
                <w:fldChar w:fldCharType="end"/>
              </w:r>
              <w:r w:rsidRPr="00656E50" w:rsidDel="0083326F">
                <w:delText>Rischio di incendio (specificare) …………………………………………………………………………</w:delText>
              </w:r>
              <w:r w:rsidDel="0083326F">
                <w:delText>…………………………</w:delText>
              </w:r>
            </w:del>
          </w:p>
          <w:p w14:paraId="0382783A" w14:textId="44E8E8B5" w:rsidR="008F61B6" w:rsidDel="0083326F" w:rsidRDefault="008F61B6" w:rsidP="008F61B6">
            <w:pPr>
              <w:spacing w:before="0"/>
              <w:ind w:left="176"/>
              <w:jc w:val="left"/>
              <w:rPr>
                <w:del w:id="148" w:author="Alessandro Benatti" w:date="2025-03-25T11:36:00Z" w16du:dateUtc="2025-03-25T10:36:00Z"/>
              </w:rPr>
            </w:pPr>
          </w:p>
          <w:p w14:paraId="3F4B04CA" w14:textId="56CB08DF" w:rsidR="008F61B6" w:rsidRPr="00656E50" w:rsidDel="0083326F" w:rsidRDefault="008F61B6" w:rsidP="008F61B6">
            <w:pPr>
              <w:spacing w:before="0"/>
              <w:ind w:left="176"/>
              <w:jc w:val="left"/>
              <w:rPr>
                <w:del w:id="149" w:author="Alessandro Benatti" w:date="2025-03-25T11:36:00Z" w16du:dateUtc="2025-03-25T10:36:00Z"/>
              </w:rPr>
            </w:pPr>
            <w:del w:id="150" w:author="Alessandro Benatti" w:date="2025-03-25T11:36:00Z" w16du:dateUtc="2025-03-25T10:36:00Z">
              <w:r w:rsidDel="0083326F">
                <w:rPr>
                  <w:rFonts w:cs="Arial"/>
                </w:rPr>
                <w:fldChar w:fldCharType="begin">
                  <w:ffData>
                    <w:name w:val=""/>
                    <w:enabled/>
                    <w:calcOnExit/>
                    <w:helpText w:type="text" w:val="X"/>
                    <w:checkBox>
                      <w:size w:val="18"/>
                      <w:default w:val="0"/>
                      <w:checked w:val="0"/>
                    </w:checkBox>
                  </w:ffData>
                </w:fldChar>
              </w:r>
              <w:r w:rsidDel="0083326F">
                <w:rPr>
                  <w:rFonts w:cs="Arial"/>
                </w:rPr>
                <w:delInstrText xml:space="preserve"> FORMCHECKBOX </w:delInstrText>
              </w:r>
              <w:r w:rsidDel="0083326F">
                <w:rPr>
                  <w:rFonts w:cs="Arial"/>
                </w:rPr>
              </w:r>
              <w:r w:rsidDel="0083326F">
                <w:rPr>
                  <w:rFonts w:cs="Arial"/>
                </w:rPr>
                <w:fldChar w:fldCharType="separate"/>
              </w:r>
              <w:r w:rsidDel="0083326F">
                <w:rPr>
                  <w:rFonts w:cs="Arial"/>
                </w:rPr>
                <w:fldChar w:fldCharType="end"/>
              </w:r>
              <w:r w:rsidRPr="00867A05" w:rsidDel="0083326F">
                <w:delText xml:space="preserve">Rischio di esplosione </w:delText>
              </w:r>
              <w:r w:rsidRPr="00656E50" w:rsidDel="0083326F">
                <w:delText>(specificare)</w:delText>
              </w:r>
            </w:del>
          </w:p>
          <w:p w14:paraId="3C038A4E" w14:textId="5A37A672" w:rsidR="008F61B6" w:rsidRPr="00656E50" w:rsidDel="00B579A1" w:rsidRDefault="008F61B6" w:rsidP="008F61B6">
            <w:pPr>
              <w:tabs>
                <w:tab w:val="left" w:pos="290"/>
              </w:tabs>
              <w:spacing w:before="0"/>
              <w:ind w:left="-10" w:firstLine="300"/>
              <w:jc w:val="left"/>
            </w:pPr>
            <w:del w:id="151" w:author="Alessandro Benatti" w:date="2025-03-25T11:36:00Z" w16du:dateUtc="2025-03-25T10:36:00Z">
              <w:r w:rsidRPr="00656E50" w:rsidDel="0083326F">
                <w:delText>………………………………</w:delText>
              </w:r>
              <w:r w:rsidDel="0083326F">
                <w:delText>………………………………………………………………</w:delText>
              </w:r>
            </w:del>
          </w:p>
        </w:tc>
        <w:tc>
          <w:tcPr>
            <w:tcW w:w="1779" w:type="dxa"/>
          </w:tcPr>
          <w:p w14:paraId="0DC91C9C" w14:textId="77777777" w:rsidR="008F61B6" w:rsidRDefault="008F61B6" w:rsidP="008F61B6">
            <w:pPr>
              <w:spacing w:before="0"/>
              <w:ind w:left="292" w:hanging="292"/>
              <w:rPr>
                <w:ins w:id="152" w:author="Alessandro Benatti" w:date="2025-03-25T11:36:00Z" w16du:dateUtc="2025-03-25T10:36:00Z"/>
                <w:sz w:val="24"/>
                <w:szCs w:val="24"/>
              </w:rPr>
            </w:pPr>
          </w:p>
          <w:p w14:paraId="775B428B" w14:textId="77777777" w:rsidR="008F61B6" w:rsidRDefault="008F61B6" w:rsidP="008F61B6">
            <w:pPr>
              <w:spacing w:before="0"/>
              <w:ind w:left="292" w:hanging="292"/>
              <w:rPr>
                <w:ins w:id="153" w:author="Alessandro Benatti" w:date="2025-03-25T11:36:00Z" w16du:dateUtc="2025-03-25T10:36:00Z"/>
                <w:sz w:val="24"/>
                <w:szCs w:val="24"/>
              </w:rPr>
            </w:pPr>
          </w:p>
          <w:p w14:paraId="0314BF58" w14:textId="77777777" w:rsidR="008F61B6" w:rsidRDefault="008F61B6" w:rsidP="008F61B6">
            <w:pPr>
              <w:spacing w:before="0"/>
              <w:ind w:left="292" w:hanging="292"/>
              <w:rPr>
                <w:ins w:id="154" w:author="Alessandro Benatti" w:date="2025-03-25T11:36:00Z" w16du:dateUtc="2025-03-25T10:36:00Z"/>
                <w:sz w:val="24"/>
                <w:szCs w:val="24"/>
              </w:rPr>
            </w:pPr>
          </w:p>
          <w:p w14:paraId="75F4BDA2" w14:textId="4DFD355C" w:rsidR="008F61B6" w:rsidDel="0083326F" w:rsidRDefault="008F61B6" w:rsidP="008F61B6">
            <w:pPr>
              <w:spacing w:before="0"/>
              <w:ind w:left="292" w:hanging="292"/>
              <w:rPr>
                <w:del w:id="155" w:author="Alessandro Benatti" w:date="2025-03-25T11:36:00Z" w16du:dateUtc="2025-03-25T10:36:00Z"/>
              </w:rPr>
            </w:pPr>
            <w:ins w:id="156" w:author="Alessandro Benatti" w:date="2025-03-25T11:36:00Z" w16du:dateUtc="2025-03-25T10:36:00Z">
              <w:r>
                <w:rPr>
                  <w:sz w:val="24"/>
                  <w:szCs w:val="32"/>
                </w:rPr>
                <w:t>2 x 4 = 8</w:t>
              </w:r>
            </w:ins>
          </w:p>
          <w:p w14:paraId="531E812A" w14:textId="2DCEA8C1" w:rsidR="008F61B6" w:rsidDel="0083326F" w:rsidRDefault="008F61B6" w:rsidP="008F61B6">
            <w:pPr>
              <w:spacing w:before="0"/>
              <w:ind w:left="292" w:hanging="292"/>
              <w:rPr>
                <w:del w:id="157" w:author="Alessandro Benatti" w:date="2025-03-25T11:36:00Z" w16du:dateUtc="2025-03-25T10:36:00Z"/>
              </w:rPr>
            </w:pPr>
          </w:p>
          <w:p w14:paraId="6EDDB2C4" w14:textId="6C2CCD33" w:rsidR="008F61B6" w:rsidRPr="00656E50" w:rsidRDefault="008F61B6" w:rsidP="008F61B6">
            <w:pPr>
              <w:spacing w:before="0"/>
              <w:ind w:left="292" w:hanging="292"/>
            </w:pPr>
            <w:del w:id="158" w:author="Alessandro Benatti" w:date="2025-03-25T11:36:00Z" w16du:dateUtc="2025-03-25T10:36:00Z">
              <w:r w:rsidDel="0083326F">
                <w:delText xml:space="preserve">       1X4</w:delText>
              </w:r>
            </w:del>
          </w:p>
        </w:tc>
        <w:tc>
          <w:tcPr>
            <w:tcW w:w="5021" w:type="dxa"/>
            <w:shd w:val="clear" w:color="auto" w:fill="auto"/>
            <w:vAlign w:val="center"/>
          </w:tcPr>
          <w:p w14:paraId="6FD01F33" w14:textId="77777777" w:rsidR="008F61B6" w:rsidRPr="00656E50" w:rsidRDefault="008F61B6" w:rsidP="008F61B6">
            <w:pPr>
              <w:spacing w:before="0"/>
              <w:ind w:left="292" w:hanging="292"/>
              <w:rPr>
                <w:ins w:id="159" w:author="Alessandro Benatti" w:date="2025-03-25T11:36:00Z" w16du:dateUtc="2025-03-25T10:36:00Z"/>
              </w:rPr>
            </w:pPr>
            <w:ins w:id="160" w:author="Alessandro Benatti" w:date="2025-03-25T11:36:00Z" w16du:dateUtc="2025-03-25T10:36:00Z">
              <w:r>
                <w:rPr>
                  <w:rFonts w:cs="Arial"/>
                </w:rPr>
                <w:fldChar w:fldCharType="begin">
                  <w:ffData>
                    <w:name w:val=""/>
                    <w:enabled/>
                    <w:calcOnExit/>
                    <w:helpText w:type="text" w:val="X"/>
                    <w:checkBox>
                      <w:size w:val="18"/>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r w:rsidRPr="00656E50">
                <w:t xml:space="preserve"> </w:t>
              </w:r>
              <w:r>
                <w:t>Evitare la formazione di depositi di materiali infiammabili.</w:t>
              </w:r>
            </w:ins>
          </w:p>
          <w:p w14:paraId="1E49CDBB" w14:textId="77777777" w:rsidR="008F61B6" w:rsidRPr="00656E50" w:rsidRDefault="008F61B6" w:rsidP="008F61B6">
            <w:pPr>
              <w:spacing w:before="0"/>
              <w:ind w:left="292" w:hanging="292"/>
              <w:rPr>
                <w:ins w:id="161" w:author="Alessandro Benatti" w:date="2025-03-25T11:36:00Z" w16du:dateUtc="2025-03-25T10:36:00Z"/>
              </w:rPr>
            </w:pPr>
            <w:ins w:id="162" w:author="Alessandro Benatti" w:date="2025-03-25T11:36:00Z" w16du:dateUtc="2025-03-25T10:36:00Z">
              <w:r>
                <w:rPr>
                  <w:rFonts w:cs="Arial"/>
                </w:rPr>
                <w:fldChar w:fldCharType="begin">
                  <w:ffData>
                    <w:name w:val=""/>
                    <w:enabled/>
                    <w:calcOnExit/>
                    <w:helpText w:type="text" w:val="X"/>
                    <w:checkBox>
                      <w:size w:val="18"/>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r>
                <w:rPr>
                  <w:rFonts w:cs="Arial"/>
                </w:rPr>
                <w:t xml:space="preserve"> </w:t>
              </w:r>
              <w:r w:rsidRPr="00656E50">
                <w:t xml:space="preserve"> </w:t>
              </w:r>
              <w:r>
                <w:t>Non</w:t>
              </w:r>
              <w:r w:rsidRPr="00656E50">
                <w:t xml:space="preserve"> fumare all’interno delle aree e deg</w:t>
              </w:r>
              <w:r>
                <w:t>li stabilimenti del Committente.</w:t>
              </w:r>
            </w:ins>
          </w:p>
          <w:p w14:paraId="10664F7C" w14:textId="77777777" w:rsidR="008F61B6" w:rsidRPr="00656E50" w:rsidRDefault="008F61B6" w:rsidP="008F61B6">
            <w:pPr>
              <w:spacing w:before="0"/>
              <w:ind w:left="292" w:hanging="292"/>
              <w:rPr>
                <w:ins w:id="163" w:author="Alessandro Benatti" w:date="2025-03-25T11:36:00Z" w16du:dateUtc="2025-03-25T10:36:00Z"/>
              </w:rPr>
            </w:pPr>
            <w:ins w:id="164" w:author="Alessandro Benatti" w:date="2025-03-25T11:36:00Z" w16du:dateUtc="2025-03-25T10:36:00Z">
              <w:r>
                <w:rPr>
                  <w:rFonts w:cs="Arial"/>
                </w:rPr>
                <w:fldChar w:fldCharType="begin">
                  <w:ffData>
                    <w:name w:val=""/>
                    <w:enabled/>
                    <w:calcOnExit/>
                    <w:helpText w:type="text" w:val="X"/>
                    <w:checkBox>
                      <w:size w:val="18"/>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r>
                <w:rPr>
                  <w:rFonts w:cs="Arial"/>
                </w:rPr>
                <w:t xml:space="preserve"> </w:t>
              </w:r>
              <w:r w:rsidRPr="00656E50">
                <w:t xml:space="preserve"> </w:t>
              </w:r>
              <w:r>
                <w:t xml:space="preserve"> </w:t>
              </w:r>
              <w:r w:rsidRPr="00656E50">
                <w:t>Mantenere in efficienza tutti i presidi antincendio</w:t>
              </w:r>
              <w:r>
                <w:t>.</w:t>
              </w:r>
              <w:r w:rsidRPr="00656E50">
                <w:t xml:space="preserve"> </w:t>
              </w:r>
            </w:ins>
          </w:p>
          <w:p w14:paraId="400405A3" w14:textId="77777777" w:rsidR="008F61B6" w:rsidRDefault="008F61B6" w:rsidP="008F61B6">
            <w:pPr>
              <w:spacing w:before="0"/>
              <w:ind w:left="292" w:hanging="292"/>
              <w:rPr>
                <w:ins w:id="165" w:author="Alessandro Benatti" w:date="2025-03-25T11:37:00Z" w16du:dateUtc="2025-03-25T10:37:00Z"/>
              </w:rPr>
            </w:pPr>
            <w:ins w:id="166" w:author="Alessandro Benatti" w:date="2025-03-25T11:36:00Z" w16du:dateUtc="2025-03-25T10:36:00Z">
              <w:r>
                <w:rPr>
                  <w:rFonts w:cs="Arial"/>
                </w:rPr>
                <w:fldChar w:fldCharType="begin">
                  <w:ffData>
                    <w:name w:val=""/>
                    <w:enabled/>
                    <w:calcOnExit/>
                    <w:helpText w:type="text" w:val="X"/>
                    <w:checkBox>
                      <w:size w:val="18"/>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r>
                <w:rPr>
                  <w:rFonts w:cs="Arial"/>
                </w:rPr>
                <w:t xml:space="preserve"> </w:t>
              </w:r>
              <w:r w:rsidRPr="00656E50">
                <w:t xml:space="preserve"> </w:t>
              </w:r>
              <w:r>
                <w:t xml:space="preserve"> Non utilizzare fiamme libere. </w:t>
              </w:r>
            </w:ins>
          </w:p>
          <w:p w14:paraId="35B5BFA8" w14:textId="5345B5BC" w:rsidR="008F61B6" w:rsidRPr="00656E50" w:rsidRDefault="008F61B6" w:rsidP="008F61B6">
            <w:pPr>
              <w:spacing w:before="0"/>
              <w:ind w:left="292" w:hanging="292"/>
              <w:rPr>
                <w:ins w:id="167" w:author="Alessandro Benatti" w:date="2025-03-25T11:36:00Z" w16du:dateUtc="2025-03-25T10:36:00Z"/>
              </w:rPr>
            </w:pPr>
            <w:ins w:id="168" w:author="Alessandro Benatti" w:date="2025-03-25T11:37:00Z" w16du:dateUtc="2025-03-25T10:37:00Z">
              <w:r w:rsidRPr="005E1522">
                <w:rPr>
                  <w:rFonts w:cs="Arial"/>
                </w:rPr>
                <w:t>Rispettare le zone di lavoro assegnate e le indicazioni del personale.</w:t>
              </w:r>
            </w:ins>
          </w:p>
          <w:p w14:paraId="4A2000A3" w14:textId="590221DE" w:rsidR="008F61B6" w:rsidRPr="00656E50" w:rsidDel="0083326F" w:rsidRDefault="008F61B6" w:rsidP="008F61B6">
            <w:pPr>
              <w:spacing w:before="0"/>
              <w:ind w:left="292" w:hanging="292"/>
              <w:rPr>
                <w:del w:id="169" w:author="Alessandro Benatti" w:date="2025-03-25T11:36:00Z" w16du:dateUtc="2025-03-25T10:36:00Z"/>
              </w:rPr>
            </w:pPr>
            <w:ins w:id="170" w:author="Alessandro Benatti" w:date="2025-03-25T11:36:00Z" w16du:dateUtc="2025-03-25T10:36:00Z">
              <w:r>
                <w:rPr>
                  <w:rFonts w:cs="Arial"/>
                </w:rPr>
                <w:fldChar w:fldCharType="begin">
                  <w:ffData>
                    <w:name w:val=""/>
                    <w:enabled/>
                    <w:calcOnExit/>
                    <w:helpText w:type="text" w:val="X"/>
                    <w:checkBox>
                      <w:size w:val="18"/>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r w:rsidRPr="00656E50">
                <w:t xml:space="preserve"> Ulteriori MPP (indicare quali)</w:t>
              </w:r>
              <w:r>
                <w:t xml:space="preserve"> :</w:t>
              </w:r>
              <w:r w:rsidRPr="001553B1">
                <w:t>.</w:t>
              </w:r>
            </w:ins>
            <w:del w:id="171" w:author="Alessandro Benatti" w:date="2025-03-25T11:36:00Z" w16du:dateUtc="2025-03-25T10:36:00Z">
              <w:r w:rsidDel="0083326F">
                <w:rPr>
                  <w:rFonts w:cs="Arial"/>
                </w:rPr>
                <w:fldChar w:fldCharType="begin">
                  <w:ffData>
                    <w:name w:val=""/>
                    <w:enabled/>
                    <w:calcOnExit/>
                    <w:helpText w:type="text" w:val="X"/>
                    <w:checkBox>
                      <w:size w:val="18"/>
                      <w:default w:val="0"/>
                      <w:checked w:val="0"/>
                    </w:checkBox>
                  </w:ffData>
                </w:fldChar>
              </w:r>
              <w:r w:rsidDel="0083326F">
                <w:rPr>
                  <w:rFonts w:cs="Arial"/>
                </w:rPr>
                <w:delInstrText xml:space="preserve"> FORMCHECKBOX </w:delInstrText>
              </w:r>
              <w:r w:rsidDel="0083326F">
                <w:rPr>
                  <w:rFonts w:cs="Arial"/>
                </w:rPr>
              </w:r>
              <w:r w:rsidDel="0083326F">
                <w:rPr>
                  <w:rFonts w:cs="Arial"/>
                </w:rPr>
                <w:fldChar w:fldCharType="separate"/>
              </w:r>
              <w:r w:rsidDel="0083326F">
                <w:rPr>
                  <w:rFonts w:cs="Arial"/>
                </w:rPr>
                <w:fldChar w:fldCharType="end"/>
              </w:r>
              <w:r w:rsidRPr="00656E50" w:rsidDel="0083326F">
                <w:delText xml:space="preserve"> </w:delText>
              </w:r>
              <w:r w:rsidDel="0083326F">
                <w:delText>Evitare la formazione di depositi di materiali infiammabili</w:delText>
              </w:r>
            </w:del>
          </w:p>
          <w:p w14:paraId="48C55BBC" w14:textId="1E9994FA" w:rsidR="008F61B6" w:rsidRPr="00656E50" w:rsidDel="0083326F" w:rsidRDefault="008F61B6" w:rsidP="008F61B6">
            <w:pPr>
              <w:spacing w:before="0"/>
              <w:ind w:left="292" w:hanging="292"/>
              <w:rPr>
                <w:del w:id="172" w:author="Alessandro Benatti" w:date="2025-03-25T11:36:00Z" w16du:dateUtc="2025-03-25T10:36:00Z"/>
              </w:rPr>
            </w:pPr>
            <w:del w:id="173" w:author="Alessandro Benatti" w:date="2025-03-25T11:36:00Z" w16du:dateUtc="2025-03-25T10:36:00Z">
              <w:r w:rsidDel="0083326F">
                <w:rPr>
                  <w:rFonts w:cs="Arial"/>
                </w:rPr>
                <w:fldChar w:fldCharType="begin">
                  <w:ffData>
                    <w:name w:val=""/>
                    <w:enabled/>
                    <w:calcOnExit/>
                    <w:helpText w:type="text" w:val="X"/>
                    <w:checkBox>
                      <w:size w:val="18"/>
                      <w:default w:val="1"/>
                    </w:checkBox>
                  </w:ffData>
                </w:fldChar>
              </w:r>
              <w:r w:rsidDel="0083326F">
                <w:rPr>
                  <w:rFonts w:cs="Arial"/>
                </w:rPr>
                <w:delInstrText xml:space="preserve"> FORMCHECKBOX </w:delInstrText>
              </w:r>
              <w:r w:rsidDel="0083326F">
                <w:rPr>
                  <w:rFonts w:cs="Arial"/>
                </w:rPr>
              </w:r>
              <w:r w:rsidDel="0083326F">
                <w:rPr>
                  <w:rFonts w:cs="Arial"/>
                </w:rPr>
                <w:fldChar w:fldCharType="separate"/>
              </w:r>
              <w:r w:rsidDel="0083326F">
                <w:rPr>
                  <w:rFonts w:cs="Arial"/>
                </w:rPr>
                <w:fldChar w:fldCharType="end"/>
              </w:r>
              <w:r w:rsidRPr="00656E50" w:rsidDel="0083326F">
                <w:delText xml:space="preserve"> </w:delText>
              </w:r>
              <w:r w:rsidDel="0083326F">
                <w:delText>Non</w:delText>
              </w:r>
              <w:r w:rsidRPr="00656E50" w:rsidDel="0083326F">
                <w:delText xml:space="preserve"> fumare all’interno delle aree e degli stabilimenti del Committente ove presente specifica cartellonistica di divieto</w:delText>
              </w:r>
            </w:del>
          </w:p>
          <w:p w14:paraId="565D1210" w14:textId="08223DDD" w:rsidR="008F61B6" w:rsidRPr="00656E50" w:rsidDel="0083326F" w:rsidRDefault="008F61B6" w:rsidP="008F61B6">
            <w:pPr>
              <w:spacing w:before="0"/>
              <w:ind w:left="292" w:hanging="292"/>
              <w:rPr>
                <w:del w:id="174" w:author="Alessandro Benatti" w:date="2025-03-25T11:36:00Z" w16du:dateUtc="2025-03-25T10:36:00Z"/>
              </w:rPr>
            </w:pPr>
            <w:del w:id="175" w:author="Alessandro Benatti" w:date="2025-03-25T11:36:00Z" w16du:dateUtc="2025-03-25T10:36:00Z">
              <w:r w:rsidDel="0083326F">
                <w:rPr>
                  <w:rFonts w:cs="Arial"/>
                </w:rPr>
                <w:fldChar w:fldCharType="begin">
                  <w:ffData>
                    <w:name w:val=""/>
                    <w:enabled/>
                    <w:calcOnExit/>
                    <w:helpText w:type="text" w:val="X"/>
                    <w:checkBox>
                      <w:size w:val="18"/>
                      <w:default w:val="1"/>
                    </w:checkBox>
                  </w:ffData>
                </w:fldChar>
              </w:r>
              <w:r w:rsidDel="0083326F">
                <w:rPr>
                  <w:rFonts w:cs="Arial"/>
                </w:rPr>
                <w:delInstrText xml:space="preserve"> FORMCHECKBOX </w:delInstrText>
              </w:r>
              <w:r w:rsidDel="0083326F">
                <w:rPr>
                  <w:rFonts w:cs="Arial"/>
                </w:rPr>
              </w:r>
              <w:r w:rsidDel="0083326F">
                <w:rPr>
                  <w:rFonts w:cs="Arial"/>
                </w:rPr>
                <w:fldChar w:fldCharType="separate"/>
              </w:r>
              <w:r w:rsidDel="0083326F">
                <w:rPr>
                  <w:rFonts w:cs="Arial"/>
                </w:rPr>
                <w:fldChar w:fldCharType="end"/>
              </w:r>
              <w:r w:rsidRPr="00656E50" w:rsidDel="0083326F">
                <w:delText xml:space="preserve"> Mantenere in efficienza tutti i presidi antincendio </w:delText>
              </w:r>
            </w:del>
          </w:p>
          <w:p w14:paraId="4B8AD6B0" w14:textId="25053988" w:rsidR="008F61B6" w:rsidRPr="00656E50" w:rsidDel="0083326F" w:rsidRDefault="008F61B6" w:rsidP="008F61B6">
            <w:pPr>
              <w:spacing w:before="0"/>
              <w:ind w:left="292" w:hanging="292"/>
              <w:rPr>
                <w:del w:id="176" w:author="Alessandro Benatti" w:date="2025-03-25T11:36:00Z" w16du:dateUtc="2025-03-25T10:36:00Z"/>
              </w:rPr>
            </w:pPr>
            <w:del w:id="177" w:author="Alessandro Benatti" w:date="2025-03-25T11:36:00Z" w16du:dateUtc="2025-03-25T10:36:00Z">
              <w:r w:rsidDel="0083326F">
                <w:rPr>
                  <w:rFonts w:cs="Arial"/>
                </w:rPr>
                <w:fldChar w:fldCharType="begin">
                  <w:ffData>
                    <w:name w:val=""/>
                    <w:enabled/>
                    <w:calcOnExit/>
                    <w:helpText w:type="text" w:val="X"/>
                    <w:checkBox>
                      <w:size w:val="18"/>
                      <w:default w:val="1"/>
                    </w:checkBox>
                  </w:ffData>
                </w:fldChar>
              </w:r>
              <w:r w:rsidDel="0083326F">
                <w:rPr>
                  <w:rFonts w:cs="Arial"/>
                </w:rPr>
                <w:delInstrText xml:space="preserve"> FORMCHECKBOX </w:delInstrText>
              </w:r>
              <w:r w:rsidDel="0083326F">
                <w:rPr>
                  <w:rFonts w:cs="Arial"/>
                </w:rPr>
              </w:r>
              <w:r w:rsidDel="0083326F">
                <w:rPr>
                  <w:rFonts w:cs="Arial"/>
                </w:rPr>
                <w:fldChar w:fldCharType="separate"/>
              </w:r>
              <w:r w:rsidDel="0083326F">
                <w:rPr>
                  <w:rFonts w:cs="Arial"/>
                </w:rPr>
                <w:fldChar w:fldCharType="end"/>
              </w:r>
              <w:r w:rsidRPr="00656E50" w:rsidDel="0083326F">
                <w:delText xml:space="preserve"> </w:delText>
              </w:r>
              <w:r w:rsidDel="0083326F">
                <w:delText>Non utilizzare fiamme libere</w:delText>
              </w:r>
            </w:del>
          </w:p>
          <w:p w14:paraId="285B06D7" w14:textId="1E81ACD5" w:rsidR="008F61B6" w:rsidDel="0083326F" w:rsidRDefault="008F61B6" w:rsidP="008F61B6">
            <w:pPr>
              <w:spacing w:before="0"/>
              <w:ind w:left="292" w:hanging="292"/>
              <w:rPr>
                <w:del w:id="178" w:author="Alessandro Benatti" w:date="2025-03-25T11:36:00Z" w16du:dateUtc="2025-03-25T10:36:00Z"/>
              </w:rPr>
            </w:pPr>
            <w:del w:id="179" w:author="Alessandro Benatti" w:date="2025-03-25T11:36:00Z" w16du:dateUtc="2025-03-25T10:36:00Z">
              <w:r w:rsidDel="0083326F">
                <w:rPr>
                  <w:rFonts w:cs="Arial"/>
                </w:rPr>
                <w:fldChar w:fldCharType="begin">
                  <w:ffData>
                    <w:name w:val=""/>
                    <w:enabled/>
                    <w:calcOnExit/>
                    <w:helpText w:type="text" w:val="X"/>
                    <w:checkBox>
                      <w:size w:val="18"/>
                      <w:default w:val="0"/>
                      <w:checked w:val="0"/>
                    </w:checkBox>
                  </w:ffData>
                </w:fldChar>
              </w:r>
              <w:r w:rsidDel="0083326F">
                <w:rPr>
                  <w:rFonts w:cs="Arial"/>
                </w:rPr>
                <w:delInstrText xml:space="preserve"> FORMCHECKBOX </w:delInstrText>
              </w:r>
              <w:r w:rsidDel="0083326F">
                <w:rPr>
                  <w:rFonts w:cs="Arial"/>
                </w:rPr>
              </w:r>
              <w:r w:rsidDel="0083326F">
                <w:rPr>
                  <w:rFonts w:cs="Arial"/>
                </w:rPr>
                <w:fldChar w:fldCharType="separate"/>
              </w:r>
              <w:r w:rsidDel="0083326F">
                <w:rPr>
                  <w:rFonts w:cs="Arial"/>
                </w:rPr>
                <w:fldChar w:fldCharType="end"/>
              </w:r>
              <w:r w:rsidRPr="00656E50" w:rsidDel="0083326F">
                <w:delText xml:space="preserve"> Ulteriori MPP (indicare quali)</w:delText>
              </w:r>
            </w:del>
          </w:p>
          <w:p w14:paraId="472224F8" w14:textId="77777777" w:rsidR="008F61B6" w:rsidRPr="00656E50" w:rsidRDefault="008F61B6" w:rsidP="008F61B6">
            <w:pPr>
              <w:ind w:left="292" w:hanging="292"/>
            </w:pPr>
          </w:p>
        </w:tc>
        <w:tc>
          <w:tcPr>
            <w:tcW w:w="1842" w:type="dxa"/>
            <w:shd w:val="clear" w:color="auto" w:fill="auto"/>
          </w:tcPr>
          <w:p w14:paraId="57140E79" w14:textId="77777777" w:rsidR="008F61B6" w:rsidRDefault="008F61B6" w:rsidP="008F61B6">
            <w:pPr>
              <w:spacing w:before="0"/>
              <w:jc w:val="left"/>
              <w:rPr>
                <w:ins w:id="180" w:author="Alessandro Benatti" w:date="2025-03-25T11:36:00Z" w16du:dateUtc="2025-03-25T10:36:00Z"/>
              </w:rPr>
            </w:pPr>
            <w:ins w:id="181" w:author="Alessandro Benatti" w:date="2025-03-25T11:36:00Z" w16du:dateUtc="2025-03-25T10:36:00Z">
              <w:r>
                <w:t>F</w:t>
              </w:r>
            </w:ins>
          </w:p>
          <w:p w14:paraId="377C0D4D" w14:textId="77777777" w:rsidR="008F61B6" w:rsidRDefault="008F61B6" w:rsidP="008F61B6">
            <w:pPr>
              <w:spacing w:before="0"/>
              <w:jc w:val="left"/>
              <w:rPr>
                <w:ins w:id="182" w:author="Alessandro Benatti" w:date="2025-03-25T11:36:00Z" w16du:dateUtc="2025-03-25T10:36:00Z"/>
              </w:rPr>
            </w:pPr>
          </w:p>
          <w:p w14:paraId="2D17188B" w14:textId="77777777" w:rsidR="008F61B6" w:rsidRDefault="008F61B6" w:rsidP="008F61B6">
            <w:pPr>
              <w:spacing w:before="0"/>
              <w:jc w:val="left"/>
              <w:rPr>
                <w:ins w:id="183" w:author="Alessandro Benatti" w:date="2025-03-25T11:36:00Z" w16du:dateUtc="2025-03-25T10:36:00Z"/>
              </w:rPr>
            </w:pPr>
            <w:ins w:id="184" w:author="Alessandro Benatti" w:date="2025-03-25T11:36:00Z" w16du:dateUtc="2025-03-25T10:36:00Z">
              <w:r>
                <w:t>C/F</w:t>
              </w:r>
            </w:ins>
          </w:p>
          <w:p w14:paraId="6A15509B" w14:textId="77777777" w:rsidR="008F61B6" w:rsidRDefault="008F61B6" w:rsidP="008F61B6">
            <w:pPr>
              <w:spacing w:before="0"/>
              <w:jc w:val="left"/>
              <w:rPr>
                <w:ins w:id="185" w:author="Alessandro Benatti" w:date="2025-03-25T11:36:00Z" w16du:dateUtc="2025-03-25T10:36:00Z"/>
              </w:rPr>
            </w:pPr>
          </w:p>
          <w:p w14:paraId="4EC2286B" w14:textId="77777777" w:rsidR="008F61B6" w:rsidRDefault="008F61B6" w:rsidP="008F61B6">
            <w:pPr>
              <w:spacing w:before="0"/>
              <w:jc w:val="left"/>
              <w:rPr>
                <w:ins w:id="186" w:author="Alessandro Benatti" w:date="2025-03-25T11:36:00Z" w16du:dateUtc="2025-03-25T10:36:00Z"/>
              </w:rPr>
            </w:pPr>
            <w:ins w:id="187" w:author="Alessandro Benatti" w:date="2025-03-25T11:36:00Z" w16du:dateUtc="2025-03-25T10:36:00Z">
              <w:r>
                <w:t>C</w:t>
              </w:r>
            </w:ins>
          </w:p>
          <w:p w14:paraId="0995701C" w14:textId="77777777" w:rsidR="008F61B6" w:rsidRDefault="008F61B6" w:rsidP="008F61B6">
            <w:pPr>
              <w:spacing w:before="0"/>
              <w:jc w:val="left"/>
              <w:rPr>
                <w:ins w:id="188" w:author="Alessandro Benatti" w:date="2025-03-25T11:36:00Z" w16du:dateUtc="2025-03-25T10:36:00Z"/>
              </w:rPr>
            </w:pPr>
          </w:p>
          <w:p w14:paraId="44FA907A" w14:textId="77777777" w:rsidR="008F61B6" w:rsidRDefault="008F61B6" w:rsidP="008F61B6">
            <w:pPr>
              <w:spacing w:before="0"/>
              <w:jc w:val="left"/>
              <w:rPr>
                <w:ins w:id="189" w:author="Alessandro Benatti" w:date="2025-03-25T11:36:00Z" w16du:dateUtc="2025-03-25T10:36:00Z"/>
              </w:rPr>
            </w:pPr>
            <w:ins w:id="190" w:author="Alessandro Benatti" w:date="2025-03-25T11:36:00Z" w16du:dateUtc="2025-03-25T10:36:00Z">
              <w:r>
                <w:t>F</w:t>
              </w:r>
            </w:ins>
          </w:p>
          <w:p w14:paraId="5B857BE6" w14:textId="77777777" w:rsidR="008F61B6" w:rsidRDefault="008F61B6" w:rsidP="008F61B6">
            <w:pPr>
              <w:spacing w:before="0"/>
              <w:jc w:val="left"/>
              <w:rPr>
                <w:ins w:id="191" w:author="Alessandro Benatti" w:date="2025-03-25T11:36:00Z" w16du:dateUtc="2025-03-25T10:36:00Z"/>
              </w:rPr>
            </w:pPr>
          </w:p>
          <w:p w14:paraId="13543024" w14:textId="2AEF0FC1" w:rsidR="008F61B6" w:rsidDel="0083326F" w:rsidRDefault="008F61B6" w:rsidP="008F61B6">
            <w:pPr>
              <w:spacing w:before="0"/>
              <w:jc w:val="left"/>
              <w:rPr>
                <w:del w:id="192" w:author="Alessandro Benatti" w:date="2025-03-25T11:36:00Z" w16du:dateUtc="2025-03-25T10:36:00Z"/>
              </w:rPr>
            </w:pPr>
            <w:ins w:id="193" w:author="Alessandro Benatti" w:date="2025-03-25T11:36:00Z" w16du:dateUtc="2025-03-25T10:36:00Z">
              <w:r>
                <w:t>F</w:t>
              </w:r>
            </w:ins>
          </w:p>
          <w:p w14:paraId="43503275" w14:textId="07722098" w:rsidR="008F61B6" w:rsidDel="0083326F" w:rsidRDefault="008F61B6" w:rsidP="008F61B6">
            <w:pPr>
              <w:spacing w:before="0"/>
              <w:jc w:val="left"/>
              <w:rPr>
                <w:del w:id="194" w:author="Alessandro Benatti" w:date="2025-03-25T11:36:00Z" w16du:dateUtc="2025-03-25T10:36:00Z"/>
              </w:rPr>
            </w:pPr>
          </w:p>
          <w:p w14:paraId="3E854E98" w14:textId="36C6604D" w:rsidR="008F61B6" w:rsidDel="0083326F" w:rsidRDefault="008F61B6" w:rsidP="008F61B6">
            <w:pPr>
              <w:spacing w:before="0"/>
              <w:jc w:val="left"/>
              <w:rPr>
                <w:del w:id="195" w:author="Alessandro Benatti" w:date="2025-03-25T11:36:00Z" w16du:dateUtc="2025-03-25T10:36:00Z"/>
              </w:rPr>
            </w:pPr>
            <w:del w:id="196" w:author="Alessandro Benatti" w:date="2025-03-25T11:36:00Z" w16du:dateUtc="2025-03-25T10:36:00Z">
              <w:r w:rsidDel="0083326F">
                <w:delText xml:space="preserve">       C/F</w:delText>
              </w:r>
            </w:del>
          </w:p>
          <w:p w14:paraId="74A27205" w14:textId="73693712" w:rsidR="008F61B6" w:rsidDel="0083326F" w:rsidRDefault="008F61B6" w:rsidP="008F61B6">
            <w:pPr>
              <w:spacing w:before="0"/>
              <w:jc w:val="left"/>
              <w:rPr>
                <w:del w:id="197" w:author="Alessandro Benatti" w:date="2025-03-25T11:36:00Z" w16du:dateUtc="2025-03-25T10:36:00Z"/>
              </w:rPr>
            </w:pPr>
          </w:p>
          <w:p w14:paraId="0A2D88F6" w14:textId="2672AA39" w:rsidR="008F61B6" w:rsidDel="0083326F" w:rsidRDefault="008F61B6" w:rsidP="008F61B6">
            <w:pPr>
              <w:spacing w:before="0"/>
              <w:jc w:val="left"/>
              <w:rPr>
                <w:del w:id="198" w:author="Alessandro Benatti" w:date="2025-03-25T11:36:00Z" w16du:dateUtc="2025-03-25T10:36:00Z"/>
              </w:rPr>
            </w:pPr>
          </w:p>
          <w:p w14:paraId="738821DB" w14:textId="47F8CC31" w:rsidR="008F61B6" w:rsidDel="0083326F" w:rsidRDefault="008F61B6" w:rsidP="008F61B6">
            <w:pPr>
              <w:spacing w:before="0"/>
              <w:jc w:val="left"/>
              <w:rPr>
                <w:del w:id="199" w:author="Alessandro Benatti" w:date="2025-03-25T11:36:00Z" w16du:dateUtc="2025-03-25T10:36:00Z"/>
              </w:rPr>
            </w:pPr>
            <w:del w:id="200" w:author="Alessandro Benatti" w:date="2025-03-25T11:36:00Z" w16du:dateUtc="2025-03-25T10:36:00Z">
              <w:r w:rsidDel="0083326F">
                <w:delText xml:space="preserve">        C</w:delText>
              </w:r>
            </w:del>
          </w:p>
          <w:p w14:paraId="03F12726" w14:textId="2EBE56C8" w:rsidR="008F61B6" w:rsidRPr="0050325E" w:rsidRDefault="008F61B6" w:rsidP="008F61B6">
            <w:pPr>
              <w:spacing w:before="0"/>
              <w:jc w:val="left"/>
            </w:pPr>
            <w:del w:id="201" w:author="Alessandro Benatti" w:date="2025-03-25T11:36:00Z" w16du:dateUtc="2025-03-25T10:36:00Z">
              <w:r w:rsidDel="0083326F">
                <w:delText xml:space="preserve">        C/F</w:delText>
              </w:r>
            </w:del>
          </w:p>
        </w:tc>
      </w:tr>
      <w:tr w:rsidR="008F61B6" w:rsidRPr="00BB62A8" w14:paraId="01EA74B9" w14:textId="77777777" w:rsidTr="001F5B7E">
        <w:trPr>
          <w:cantSplit/>
          <w:trHeight w:val="2280"/>
        </w:trPr>
        <w:tc>
          <w:tcPr>
            <w:tcW w:w="1810" w:type="dxa"/>
            <w:tcBorders>
              <w:top w:val="single" w:sz="6" w:space="0" w:color="auto"/>
              <w:left w:val="single" w:sz="6" w:space="0" w:color="auto"/>
              <w:bottom w:val="single" w:sz="6" w:space="0" w:color="auto"/>
              <w:right w:val="single" w:sz="6" w:space="0" w:color="auto"/>
            </w:tcBorders>
            <w:vAlign w:val="center"/>
          </w:tcPr>
          <w:p w14:paraId="64F2C254" w14:textId="77777777" w:rsidR="008F61B6" w:rsidRPr="005E1522" w:rsidRDefault="008F61B6" w:rsidP="008F61B6">
            <w:pPr>
              <w:spacing w:before="0"/>
              <w:ind w:left="300" w:hanging="300"/>
              <w:jc w:val="left"/>
              <w:rPr>
                <w:rFonts w:cs="Arial"/>
              </w:rPr>
            </w:pPr>
            <w:r>
              <w:rPr>
                <w:rFonts w:cs="Arial"/>
              </w:rPr>
              <w:fldChar w:fldCharType="begin">
                <w:ffData>
                  <w:name w:val=""/>
                  <w:enabled/>
                  <w:calcOnExit/>
                  <w:helpText w:type="text" w:val="X"/>
                  <w:checkBox>
                    <w:size w:val="18"/>
                    <w:default w:val="0"/>
                    <w:checked w:val="0"/>
                  </w:checkBox>
                </w:ffData>
              </w:fldChar>
            </w:r>
            <w:r>
              <w:rPr>
                <w:rFonts w:cs="Arial"/>
              </w:rPr>
              <w:instrText xml:space="preserve"> FORMCHECKBOX </w:instrText>
            </w:r>
            <w:r>
              <w:rPr>
                <w:rFonts w:cs="Arial"/>
              </w:rPr>
            </w:r>
            <w:r>
              <w:rPr>
                <w:rFonts w:cs="Arial"/>
              </w:rPr>
              <w:fldChar w:fldCharType="separate"/>
            </w:r>
            <w:r>
              <w:rPr>
                <w:rFonts w:cs="Arial"/>
              </w:rPr>
              <w:fldChar w:fldCharType="end"/>
            </w:r>
            <w:r w:rsidRPr="00971DAD">
              <w:t xml:space="preserve"> </w:t>
            </w:r>
            <w:r w:rsidRPr="005E1522">
              <w:rPr>
                <w:rFonts w:cs="Arial"/>
              </w:rPr>
              <w:t xml:space="preserve"> Presenza aree classificate a rischio esplosione</w:t>
            </w:r>
          </w:p>
        </w:tc>
        <w:tc>
          <w:tcPr>
            <w:tcW w:w="4298" w:type="dxa"/>
            <w:tcBorders>
              <w:top w:val="single" w:sz="6" w:space="0" w:color="auto"/>
              <w:left w:val="single" w:sz="6" w:space="0" w:color="auto"/>
              <w:bottom w:val="single" w:sz="6" w:space="0" w:color="auto"/>
              <w:right w:val="single" w:sz="6" w:space="0" w:color="auto"/>
            </w:tcBorders>
            <w:vAlign w:val="center"/>
          </w:tcPr>
          <w:p w14:paraId="5016046E" w14:textId="77777777" w:rsidR="008F61B6" w:rsidRPr="005E1522" w:rsidRDefault="008F61B6" w:rsidP="008F61B6">
            <w:pPr>
              <w:spacing w:before="0"/>
              <w:jc w:val="left"/>
              <w:rPr>
                <w:rFonts w:cs="Arial"/>
              </w:rPr>
            </w:pPr>
            <w:r>
              <w:rPr>
                <w:rFonts w:cs="Arial"/>
              </w:rPr>
              <w:fldChar w:fldCharType="begin">
                <w:ffData>
                  <w:name w:val=""/>
                  <w:enabled/>
                  <w:calcOnExit/>
                  <w:helpText w:type="text" w:val="X"/>
                  <w:checkBox>
                    <w:size w:val="18"/>
                    <w:default w:val="0"/>
                    <w:checked w:val="0"/>
                  </w:checkBox>
                </w:ffData>
              </w:fldChar>
            </w:r>
            <w:r>
              <w:rPr>
                <w:rFonts w:cs="Arial"/>
              </w:rPr>
              <w:instrText xml:space="preserve"> FORMCHECKBOX </w:instrText>
            </w:r>
            <w:r>
              <w:rPr>
                <w:rFonts w:cs="Arial"/>
              </w:rPr>
            </w:r>
            <w:r>
              <w:rPr>
                <w:rFonts w:cs="Arial"/>
              </w:rPr>
              <w:fldChar w:fldCharType="separate"/>
            </w:r>
            <w:r>
              <w:rPr>
                <w:rFonts w:cs="Arial"/>
              </w:rPr>
              <w:fldChar w:fldCharType="end"/>
            </w:r>
            <w:r w:rsidRPr="00971DAD">
              <w:t xml:space="preserve"> </w:t>
            </w:r>
            <w:r>
              <w:rPr>
                <w:rFonts w:cs="Arial"/>
              </w:rPr>
              <w:t xml:space="preserve"> </w:t>
            </w:r>
            <w:r w:rsidRPr="005E1522">
              <w:rPr>
                <w:rFonts w:cs="Arial"/>
              </w:rPr>
              <w:t>Rischio</w:t>
            </w:r>
            <w:r>
              <w:rPr>
                <w:rFonts w:cs="Arial"/>
              </w:rPr>
              <w:t xml:space="preserve"> di</w:t>
            </w:r>
            <w:r w:rsidRPr="005E1522">
              <w:rPr>
                <w:rFonts w:cs="Arial"/>
              </w:rPr>
              <w:t xml:space="preserve"> esplosione. </w:t>
            </w:r>
          </w:p>
        </w:tc>
        <w:tc>
          <w:tcPr>
            <w:tcW w:w="1779" w:type="dxa"/>
            <w:tcBorders>
              <w:top w:val="single" w:sz="6" w:space="0" w:color="auto"/>
              <w:left w:val="single" w:sz="6" w:space="0" w:color="auto"/>
              <w:bottom w:val="single" w:sz="6" w:space="0" w:color="auto"/>
              <w:right w:val="single" w:sz="6" w:space="0" w:color="auto"/>
            </w:tcBorders>
          </w:tcPr>
          <w:p w14:paraId="77B4C9B9" w14:textId="77777777" w:rsidR="008F61B6" w:rsidRPr="00656E50" w:rsidRDefault="008F61B6" w:rsidP="008F61B6">
            <w:pPr>
              <w:spacing w:before="0"/>
              <w:ind w:left="292" w:hanging="292"/>
            </w:pPr>
          </w:p>
        </w:tc>
        <w:tc>
          <w:tcPr>
            <w:tcW w:w="5021" w:type="dxa"/>
            <w:tcBorders>
              <w:top w:val="single" w:sz="6" w:space="0" w:color="auto"/>
              <w:left w:val="single" w:sz="6" w:space="0" w:color="auto"/>
              <w:bottom w:val="single" w:sz="6" w:space="0" w:color="auto"/>
              <w:right w:val="single" w:sz="6" w:space="0" w:color="auto"/>
            </w:tcBorders>
            <w:shd w:val="clear" w:color="auto" w:fill="auto"/>
            <w:vAlign w:val="center"/>
          </w:tcPr>
          <w:p w14:paraId="6DABAF45" w14:textId="77777777" w:rsidR="008F61B6" w:rsidRPr="005E1522" w:rsidRDefault="008F61B6" w:rsidP="008F61B6">
            <w:pPr>
              <w:spacing w:before="0"/>
              <w:rPr>
                <w:rFonts w:cs="Arial"/>
              </w:rPr>
            </w:pPr>
            <w:r>
              <w:rPr>
                <w:rFonts w:cs="Arial"/>
              </w:rPr>
              <w:fldChar w:fldCharType="begin">
                <w:ffData>
                  <w:name w:val=""/>
                  <w:enabled/>
                  <w:calcOnExit/>
                  <w:helpText w:type="text" w:val="X"/>
                  <w:checkBox>
                    <w:size w:val="18"/>
                    <w:default w:val="0"/>
                    <w:checked w:val="0"/>
                  </w:checkBox>
                </w:ffData>
              </w:fldChar>
            </w:r>
            <w:r>
              <w:rPr>
                <w:rFonts w:cs="Arial"/>
              </w:rPr>
              <w:instrText xml:space="preserve"> FORMCHECKBOX </w:instrText>
            </w:r>
            <w:r>
              <w:rPr>
                <w:rFonts w:cs="Arial"/>
              </w:rPr>
            </w:r>
            <w:r>
              <w:rPr>
                <w:rFonts w:cs="Arial"/>
              </w:rPr>
              <w:fldChar w:fldCharType="separate"/>
            </w:r>
            <w:r>
              <w:rPr>
                <w:rFonts w:cs="Arial"/>
              </w:rPr>
              <w:fldChar w:fldCharType="end"/>
            </w:r>
            <w:r w:rsidRPr="00971DAD">
              <w:t xml:space="preserve"> </w:t>
            </w:r>
            <w:r w:rsidRPr="005E1522">
              <w:rPr>
                <w:rFonts w:cs="Arial"/>
              </w:rPr>
              <w:t>Programmare, prima di eseguire le lavorazioni, sopralluoghi con l’impresa esecutrice/lavoratore autonomo ed il Referente del contratto di Aimag per raccogliere tutte le informazioni utili di carattere preventivo per individuare aree ed attività a rischio</w:t>
            </w:r>
          </w:p>
          <w:p w14:paraId="6E6FEE03" w14:textId="77777777" w:rsidR="008F61B6" w:rsidRPr="005E1522" w:rsidRDefault="008F61B6" w:rsidP="008F61B6">
            <w:pPr>
              <w:spacing w:before="0"/>
              <w:ind w:left="292" w:hanging="292"/>
              <w:rPr>
                <w:rFonts w:cs="Arial"/>
              </w:rPr>
            </w:pPr>
            <w:r>
              <w:rPr>
                <w:rFonts w:cs="Arial"/>
              </w:rPr>
              <w:fldChar w:fldCharType="begin">
                <w:ffData>
                  <w:name w:val=""/>
                  <w:enabled/>
                  <w:calcOnExit/>
                  <w:helpText w:type="text" w:val="X"/>
                  <w:checkBox>
                    <w:size w:val="18"/>
                    <w:default w:val="0"/>
                    <w:checked w:val="0"/>
                  </w:checkBox>
                </w:ffData>
              </w:fldChar>
            </w:r>
            <w:r>
              <w:rPr>
                <w:rFonts w:cs="Arial"/>
              </w:rPr>
              <w:instrText xml:space="preserve"> FORMCHECKBOX </w:instrText>
            </w:r>
            <w:r>
              <w:rPr>
                <w:rFonts w:cs="Arial"/>
              </w:rPr>
            </w:r>
            <w:r>
              <w:rPr>
                <w:rFonts w:cs="Arial"/>
              </w:rPr>
              <w:fldChar w:fldCharType="separate"/>
            </w:r>
            <w:r>
              <w:rPr>
                <w:rFonts w:cs="Arial"/>
              </w:rPr>
              <w:fldChar w:fldCharType="end"/>
            </w:r>
            <w:r w:rsidRPr="00971DAD">
              <w:t xml:space="preserve"> </w:t>
            </w:r>
            <w:r w:rsidRPr="005E1522">
              <w:rPr>
                <w:rFonts w:cs="Arial"/>
              </w:rPr>
              <w:t>Verificare la planimetria delle zone ATEX</w:t>
            </w:r>
          </w:p>
          <w:p w14:paraId="570AE459" w14:textId="77777777" w:rsidR="008F61B6" w:rsidRDefault="008F61B6" w:rsidP="008F61B6">
            <w:pPr>
              <w:spacing w:before="0"/>
              <w:ind w:left="292" w:hanging="292"/>
              <w:rPr>
                <w:rFonts w:cs="Arial"/>
              </w:rPr>
            </w:pPr>
            <w:r>
              <w:rPr>
                <w:rFonts w:cs="Arial"/>
              </w:rPr>
              <w:fldChar w:fldCharType="begin">
                <w:ffData>
                  <w:name w:val=""/>
                  <w:enabled/>
                  <w:calcOnExit/>
                  <w:helpText w:type="text" w:val="X"/>
                  <w:checkBox>
                    <w:size w:val="18"/>
                    <w:default w:val="0"/>
                  </w:checkBox>
                </w:ffData>
              </w:fldChar>
            </w:r>
            <w:r>
              <w:rPr>
                <w:rFonts w:cs="Arial"/>
              </w:rPr>
              <w:instrText xml:space="preserve"> FORMCHECKBOX </w:instrText>
            </w:r>
            <w:r>
              <w:rPr>
                <w:rFonts w:cs="Arial"/>
              </w:rPr>
            </w:r>
            <w:r>
              <w:rPr>
                <w:rFonts w:cs="Arial"/>
              </w:rPr>
              <w:fldChar w:fldCharType="separate"/>
            </w:r>
            <w:r>
              <w:rPr>
                <w:rFonts w:cs="Arial"/>
              </w:rPr>
              <w:fldChar w:fldCharType="end"/>
            </w:r>
            <w:r w:rsidRPr="005E1522">
              <w:rPr>
                <w:rFonts w:cs="Arial"/>
              </w:rPr>
              <w:t xml:space="preserve"> </w:t>
            </w:r>
            <w:r>
              <w:rPr>
                <w:rFonts w:cs="Arial"/>
              </w:rPr>
              <w:t xml:space="preserve">Divieto di </w:t>
            </w:r>
            <w:r w:rsidRPr="005E1522">
              <w:rPr>
                <w:rFonts w:cs="Arial"/>
              </w:rPr>
              <w:t xml:space="preserve"> fumare ed utilizzare fiamme libere</w:t>
            </w:r>
          </w:p>
          <w:p w14:paraId="57E6FC87" w14:textId="77777777" w:rsidR="008F61B6" w:rsidRDefault="008F61B6" w:rsidP="008F61B6">
            <w:pPr>
              <w:spacing w:before="0"/>
              <w:ind w:left="292" w:hanging="292"/>
              <w:rPr>
                <w:rFonts w:cs="Arial"/>
              </w:rPr>
            </w:pPr>
            <w:r>
              <w:rPr>
                <w:rFonts w:cs="Arial"/>
              </w:rPr>
              <w:fldChar w:fldCharType="begin">
                <w:ffData>
                  <w:name w:val=""/>
                  <w:enabled/>
                  <w:calcOnExit/>
                  <w:helpText w:type="text" w:val="X"/>
                  <w:checkBox>
                    <w:size w:val="18"/>
                    <w:default w:val="0"/>
                  </w:checkBox>
                </w:ffData>
              </w:fldChar>
            </w:r>
            <w:r>
              <w:rPr>
                <w:rFonts w:cs="Arial"/>
              </w:rPr>
              <w:instrText xml:space="preserve"> FORMCHECKBOX </w:instrText>
            </w:r>
            <w:r>
              <w:rPr>
                <w:rFonts w:cs="Arial"/>
              </w:rPr>
            </w:r>
            <w:r>
              <w:rPr>
                <w:rFonts w:cs="Arial"/>
              </w:rPr>
              <w:fldChar w:fldCharType="separate"/>
            </w:r>
            <w:r>
              <w:rPr>
                <w:rFonts w:cs="Arial"/>
              </w:rPr>
              <w:fldChar w:fldCharType="end"/>
            </w:r>
            <w:r w:rsidRPr="005E1522">
              <w:rPr>
                <w:rFonts w:cs="Arial"/>
              </w:rPr>
              <w:t xml:space="preserve"> </w:t>
            </w:r>
            <w:r>
              <w:rPr>
                <w:rFonts w:cs="Arial"/>
              </w:rPr>
              <w:t>Divieto di utilizzo di apparecchi a e attrezzature che potrebbero determinare inneschi (cellulari..)</w:t>
            </w:r>
          </w:p>
          <w:p w14:paraId="5372AAD9" w14:textId="77777777" w:rsidR="008F61B6" w:rsidRDefault="008F61B6" w:rsidP="008F61B6">
            <w:pPr>
              <w:spacing w:before="0"/>
              <w:ind w:left="292" w:hanging="292"/>
              <w:rPr>
                <w:rFonts w:cs="Arial"/>
              </w:rPr>
            </w:pPr>
            <w:r>
              <w:rPr>
                <w:rFonts w:cs="Arial"/>
              </w:rPr>
              <w:fldChar w:fldCharType="begin">
                <w:ffData>
                  <w:name w:val=""/>
                  <w:enabled/>
                  <w:calcOnExit/>
                  <w:helpText w:type="text" w:val="X"/>
                  <w:checkBox>
                    <w:size w:val="18"/>
                    <w:default w:val="0"/>
                  </w:checkBox>
                </w:ffData>
              </w:fldChar>
            </w:r>
            <w:r>
              <w:rPr>
                <w:rFonts w:cs="Arial"/>
              </w:rPr>
              <w:instrText xml:space="preserve"> FORMCHECKBOX </w:instrText>
            </w:r>
            <w:r>
              <w:rPr>
                <w:rFonts w:cs="Arial"/>
              </w:rPr>
            </w:r>
            <w:r>
              <w:rPr>
                <w:rFonts w:cs="Arial"/>
              </w:rPr>
              <w:fldChar w:fldCharType="separate"/>
            </w:r>
            <w:r>
              <w:rPr>
                <w:rFonts w:cs="Arial"/>
              </w:rPr>
              <w:fldChar w:fldCharType="end"/>
            </w:r>
            <w:r w:rsidRPr="005E1522">
              <w:rPr>
                <w:rFonts w:cs="Arial"/>
              </w:rPr>
              <w:t xml:space="preserve"> </w:t>
            </w:r>
            <w:r>
              <w:rPr>
                <w:rFonts w:cs="Arial"/>
              </w:rPr>
              <w:t>Utilizzo di attrezzature antiscintilla</w:t>
            </w:r>
          </w:p>
          <w:p w14:paraId="71111E92" w14:textId="77777777" w:rsidR="008F61B6" w:rsidRDefault="008F61B6" w:rsidP="008F61B6">
            <w:pPr>
              <w:spacing w:before="0"/>
              <w:ind w:left="292" w:hanging="292"/>
              <w:rPr>
                <w:rFonts w:cs="Arial"/>
              </w:rPr>
            </w:pPr>
            <w:r>
              <w:rPr>
                <w:rFonts w:cs="Arial"/>
              </w:rPr>
              <w:fldChar w:fldCharType="begin">
                <w:ffData>
                  <w:name w:val=""/>
                  <w:enabled/>
                  <w:calcOnExit/>
                  <w:helpText w:type="text" w:val="X"/>
                  <w:checkBox>
                    <w:size w:val="18"/>
                    <w:default w:val="0"/>
                  </w:checkBox>
                </w:ffData>
              </w:fldChar>
            </w:r>
            <w:r>
              <w:rPr>
                <w:rFonts w:cs="Arial"/>
              </w:rPr>
              <w:instrText xml:space="preserve"> FORMCHECKBOX </w:instrText>
            </w:r>
            <w:r>
              <w:rPr>
                <w:rFonts w:cs="Arial"/>
              </w:rPr>
            </w:r>
            <w:r>
              <w:rPr>
                <w:rFonts w:cs="Arial"/>
              </w:rPr>
              <w:fldChar w:fldCharType="separate"/>
            </w:r>
            <w:r>
              <w:rPr>
                <w:rFonts w:cs="Arial"/>
              </w:rPr>
              <w:fldChar w:fldCharType="end"/>
            </w:r>
            <w:r>
              <w:rPr>
                <w:rFonts w:cs="Arial"/>
              </w:rPr>
              <w:t xml:space="preserve"> </w:t>
            </w:r>
            <w:r w:rsidRPr="001F5B7E">
              <w:rPr>
                <w:rFonts w:cs="Arial"/>
              </w:rPr>
              <w:t>Utilizzo di abbigliamento antistatico</w:t>
            </w:r>
          </w:p>
          <w:p w14:paraId="38CEBBC7" w14:textId="77777777" w:rsidR="008F61B6" w:rsidRPr="005E1522" w:rsidRDefault="008F61B6" w:rsidP="008F61B6">
            <w:pPr>
              <w:spacing w:before="0"/>
              <w:ind w:left="292" w:hanging="292"/>
              <w:rPr>
                <w:rFonts w:cs="Arial"/>
              </w:rPr>
            </w:pPr>
            <w:r>
              <w:rPr>
                <w:rFonts w:cs="Arial"/>
              </w:rPr>
              <w:fldChar w:fldCharType="begin">
                <w:ffData>
                  <w:name w:val=""/>
                  <w:enabled/>
                  <w:calcOnExit/>
                  <w:helpText w:type="text" w:val="X"/>
                  <w:checkBox>
                    <w:size w:val="18"/>
                    <w:default w:val="0"/>
                    <w:checked w:val="0"/>
                  </w:checkBox>
                </w:ffData>
              </w:fldChar>
            </w:r>
            <w:r>
              <w:rPr>
                <w:rFonts w:cs="Arial"/>
              </w:rPr>
              <w:instrText xml:space="preserve"> FORMCHECKBOX </w:instrText>
            </w:r>
            <w:r>
              <w:rPr>
                <w:rFonts w:cs="Arial"/>
              </w:rPr>
            </w:r>
            <w:r>
              <w:rPr>
                <w:rFonts w:cs="Arial"/>
              </w:rPr>
              <w:fldChar w:fldCharType="separate"/>
            </w:r>
            <w:r>
              <w:rPr>
                <w:rFonts w:cs="Arial"/>
              </w:rPr>
              <w:fldChar w:fldCharType="end"/>
            </w:r>
            <w:r w:rsidRPr="00971DAD">
              <w:t xml:space="preserve"> </w:t>
            </w:r>
            <w:r w:rsidRPr="005E1522">
              <w:rPr>
                <w:rFonts w:cs="Arial"/>
              </w:rPr>
              <w:t xml:space="preserve">Rispettare le zone di lavoro assegnate e le indicazioni del personale. </w:t>
            </w:r>
          </w:p>
          <w:p w14:paraId="6E069B21" w14:textId="77777777" w:rsidR="008F61B6" w:rsidRPr="005E1522" w:rsidRDefault="008F61B6" w:rsidP="008F61B6">
            <w:pPr>
              <w:spacing w:before="0"/>
              <w:ind w:left="292" w:hanging="292"/>
              <w:rPr>
                <w:rFonts w:cs="Arial"/>
              </w:rPr>
            </w:pPr>
            <w:r>
              <w:rPr>
                <w:rFonts w:cs="Arial"/>
              </w:rPr>
              <w:fldChar w:fldCharType="begin">
                <w:ffData>
                  <w:name w:val=""/>
                  <w:enabled/>
                  <w:calcOnExit/>
                  <w:helpText w:type="text" w:val="X"/>
                  <w:checkBox>
                    <w:size w:val="18"/>
                    <w:default w:val="0"/>
                    <w:checked w:val="0"/>
                  </w:checkBox>
                </w:ffData>
              </w:fldChar>
            </w:r>
            <w:r>
              <w:rPr>
                <w:rFonts w:cs="Arial"/>
              </w:rPr>
              <w:instrText xml:space="preserve"> FORMCHECKBOX </w:instrText>
            </w:r>
            <w:r>
              <w:rPr>
                <w:rFonts w:cs="Arial"/>
              </w:rPr>
            </w:r>
            <w:r>
              <w:rPr>
                <w:rFonts w:cs="Arial"/>
              </w:rPr>
              <w:fldChar w:fldCharType="separate"/>
            </w:r>
            <w:r>
              <w:rPr>
                <w:rFonts w:cs="Arial"/>
              </w:rPr>
              <w:fldChar w:fldCharType="end"/>
            </w:r>
            <w:r w:rsidRPr="00971DAD">
              <w:t xml:space="preserve"> </w:t>
            </w:r>
            <w:r w:rsidRPr="005E1522">
              <w:rPr>
                <w:rFonts w:cs="Arial"/>
              </w:rPr>
              <w:t xml:space="preserve">Ulteriori MPP: </w:t>
            </w:r>
          </w:p>
        </w:tc>
        <w:tc>
          <w:tcPr>
            <w:tcW w:w="1842" w:type="dxa"/>
            <w:tcBorders>
              <w:top w:val="single" w:sz="6" w:space="0" w:color="auto"/>
              <w:left w:val="single" w:sz="6" w:space="0" w:color="auto"/>
              <w:bottom w:val="single" w:sz="6" w:space="0" w:color="auto"/>
              <w:right w:val="single" w:sz="6" w:space="0" w:color="auto"/>
            </w:tcBorders>
            <w:shd w:val="clear" w:color="auto" w:fill="auto"/>
          </w:tcPr>
          <w:p w14:paraId="0E7A3907" w14:textId="77777777" w:rsidR="008F61B6" w:rsidRPr="0050325E" w:rsidRDefault="008F61B6" w:rsidP="008F61B6">
            <w:pPr>
              <w:spacing w:before="0"/>
              <w:jc w:val="left"/>
            </w:pPr>
            <w:r>
              <w:t>C</w:t>
            </w:r>
          </w:p>
        </w:tc>
      </w:tr>
      <w:tr w:rsidR="008F61B6" w:rsidRPr="00BB62A8" w14:paraId="152F38D7" w14:textId="77777777" w:rsidTr="001F5B7E">
        <w:trPr>
          <w:cantSplit/>
          <w:trHeight w:val="2280"/>
        </w:trPr>
        <w:tc>
          <w:tcPr>
            <w:tcW w:w="1810" w:type="dxa"/>
            <w:tcBorders>
              <w:top w:val="single" w:sz="6" w:space="0" w:color="auto"/>
              <w:left w:val="single" w:sz="6" w:space="0" w:color="auto"/>
              <w:bottom w:val="single" w:sz="6" w:space="0" w:color="auto"/>
              <w:right w:val="single" w:sz="6" w:space="0" w:color="auto"/>
            </w:tcBorders>
            <w:vAlign w:val="center"/>
          </w:tcPr>
          <w:p w14:paraId="1A8C9302" w14:textId="77777777" w:rsidR="008F61B6" w:rsidRPr="001F5B7E" w:rsidRDefault="008F61B6" w:rsidP="008F61B6">
            <w:pPr>
              <w:spacing w:before="0"/>
              <w:ind w:left="300" w:hanging="300"/>
              <w:jc w:val="left"/>
              <w:rPr>
                <w:rFonts w:cs="Arial"/>
              </w:rPr>
            </w:pPr>
            <w:r w:rsidRPr="001F5B7E">
              <w:rPr>
                <w:rFonts w:cs="Arial"/>
              </w:rPr>
              <w:lastRenderedPageBreak/>
              <w:fldChar w:fldCharType="begin">
                <w:ffData>
                  <w:name w:val=""/>
                  <w:enabled/>
                  <w:calcOnExit/>
                  <w:helpText w:type="text" w:val="X"/>
                  <w:checkBox>
                    <w:size w:val="18"/>
                    <w:default w:val="0"/>
                    <w:checked w:val="0"/>
                  </w:checkBox>
                </w:ffData>
              </w:fldChar>
            </w:r>
            <w:r w:rsidRPr="001F5B7E">
              <w:rPr>
                <w:rFonts w:cs="Arial"/>
              </w:rPr>
              <w:instrText xml:space="preserve"> FORMCHECKBOX </w:instrText>
            </w:r>
            <w:r w:rsidRPr="001F5B7E">
              <w:rPr>
                <w:rFonts w:cs="Arial"/>
              </w:rPr>
            </w:r>
            <w:r w:rsidRPr="001F5B7E">
              <w:rPr>
                <w:rFonts w:cs="Arial"/>
              </w:rPr>
              <w:fldChar w:fldCharType="separate"/>
            </w:r>
            <w:r w:rsidRPr="001F5B7E">
              <w:rPr>
                <w:rFonts w:cs="Arial"/>
              </w:rPr>
              <w:fldChar w:fldCharType="end"/>
            </w:r>
            <w:r w:rsidRPr="001F5B7E">
              <w:rPr>
                <w:rFonts w:cs="Arial"/>
              </w:rPr>
              <w:t xml:space="preserve">  Presenza di spazi confinati o sospetti di inquinamento</w:t>
            </w:r>
          </w:p>
        </w:tc>
        <w:tc>
          <w:tcPr>
            <w:tcW w:w="4298" w:type="dxa"/>
            <w:tcBorders>
              <w:top w:val="single" w:sz="6" w:space="0" w:color="auto"/>
              <w:left w:val="single" w:sz="6" w:space="0" w:color="auto"/>
              <w:bottom w:val="single" w:sz="6" w:space="0" w:color="auto"/>
              <w:right w:val="single" w:sz="6" w:space="0" w:color="auto"/>
            </w:tcBorders>
            <w:vAlign w:val="center"/>
          </w:tcPr>
          <w:p w14:paraId="1DF0773E" w14:textId="77777777" w:rsidR="008F61B6" w:rsidRPr="001F5B7E" w:rsidRDefault="008F61B6" w:rsidP="008F61B6">
            <w:pPr>
              <w:spacing w:before="0"/>
              <w:jc w:val="left"/>
              <w:rPr>
                <w:rFonts w:cs="Arial"/>
              </w:rPr>
            </w:pPr>
            <w:r w:rsidRPr="001F5B7E">
              <w:rPr>
                <w:rFonts w:cs="Arial"/>
              </w:rPr>
              <w:fldChar w:fldCharType="begin">
                <w:ffData>
                  <w:name w:val=""/>
                  <w:enabled/>
                  <w:calcOnExit/>
                  <w:helpText w:type="text" w:val="X"/>
                  <w:checkBox>
                    <w:size w:val="18"/>
                    <w:default w:val="0"/>
                    <w:checked w:val="0"/>
                  </w:checkBox>
                </w:ffData>
              </w:fldChar>
            </w:r>
            <w:r w:rsidRPr="001F5B7E">
              <w:rPr>
                <w:rFonts w:cs="Arial"/>
              </w:rPr>
              <w:instrText xml:space="preserve"> FORMCHECKBOX </w:instrText>
            </w:r>
            <w:r w:rsidRPr="001F5B7E">
              <w:rPr>
                <w:rFonts w:cs="Arial"/>
              </w:rPr>
            </w:r>
            <w:r w:rsidRPr="001F5B7E">
              <w:rPr>
                <w:rFonts w:cs="Arial"/>
              </w:rPr>
              <w:fldChar w:fldCharType="separate"/>
            </w:r>
            <w:r w:rsidRPr="001F5B7E">
              <w:rPr>
                <w:rFonts w:cs="Arial"/>
              </w:rPr>
              <w:fldChar w:fldCharType="end"/>
            </w:r>
            <w:r w:rsidRPr="001F5B7E">
              <w:rPr>
                <w:rFonts w:cs="Arial"/>
              </w:rPr>
              <w:t xml:space="preserve">  </w:t>
            </w:r>
            <w:r w:rsidRPr="001F5B7E">
              <w:t>Rischio Asfissia, inalazione sostanze tossiche, intrappolamento</w:t>
            </w:r>
            <w:r w:rsidRPr="001F5B7E">
              <w:rPr>
                <w:rFonts w:cs="Arial"/>
              </w:rPr>
              <w:t xml:space="preserve"> (ecc. )</w:t>
            </w:r>
          </w:p>
        </w:tc>
        <w:tc>
          <w:tcPr>
            <w:tcW w:w="1779" w:type="dxa"/>
            <w:tcBorders>
              <w:top w:val="single" w:sz="6" w:space="0" w:color="auto"/>
              <w:left w:val="single" w:sz="6" w:space="0" w:color="auto"/>
              <w:bottom w:val="single" w:sz="6" w:space="0" w:color="auto"/>
              <w:right w:val="single" w:sz="6" w:space="0" w:color="auto"/>
            </w:tcBorders>
          </w:tcPr>
          <w:p w14:paraId="2D1B42E4" w14:textId="77777777" w:rsidR="008F61B6" w:rsidRPr="001F5B7E" w:rsidRDefault="008F61B6" w:rsidP="008F61B6">
            <w:pPr>
              <w:spacing w:before="0"/>
              <w:ind w:left="292" w:hanging="292"/>
            </w:pPr>
          </w:p>
        </w:tc>
        <w:tc>
          <w:tcPr>
            <w:tcW w:w="5021" w:type="dxa"/>
            <w:tcBorders>
              <w:top w:val="single" w:sz="6" w:space="0" w:color="auto"/>
              <w:left w:val="single" w:sz="6" w:space="0" w:color="auto"/>
              <w:bottom w:val="single" w:sz="6" w:space="0" w:color="auto"/>
              <w:right w:val="single" w:sz="6" w:space="0" w:color="auto"/>
            </w:tcBorders>
            <w:shd w:val="clear" w:color="auto" w:fill="auto"/>
            <w:vAlign w:val="center"/>
          </w:tcPr>
          <w:p w14:paraId="09E1F59B" w14:textId="77777777" w:rsidR="008F61B6" w:rsidRPr="001F5B7E" w:rsidRDefault="008F61B6" w:rsidP="008F61B6">
            <w:pPr>
              <w:spacing w:before="0"/>
              <w:rPr>
                <w:rFonts w:cs="Arial"/>
              </w:rPr>
            </w:pPr>
            <w:r w:rsidRPr="001F5B7E">
              <w:rPr>
                <w:rFonts w:cs="Arial"/>
              </w:rPr>
              <w:fldChar w:fldCharType="begin">
                <w:ffData>
                  <w:name w:val=""/>
                  <w:enabled/>
                  <w:calcOnExit/>
                  <w:helpText w:type="text" w:val="X"/>
                  <w:checkBox>
                    <w:size w:val="18"/>
                    <w:default w:val="0"/>
                    <w:checked w:val="0"/>
                  </w:checkBox>
                </w:ffData>
              </w:fldChar>
            </w:r>
            <w:r w:rsidRPr="001F5B7E">
              <w:rPr>
                <w:rFonts w:cs="Arial"/>
              </w:rPr>
              <w:instrText xml:space="preserve"> FORMCHECKBOX </w:instrText>
            </w:r>
            <w:r w:rsidRPr="001F5B7E">
              <w:rPr>
                <w:rFonts w:cs="Arial"/>
              </w:rPr>
            </w:r>
            <w:r w:rsidRPr="001F5B7E">
              <w:rPr>
                <w:rFonts w:cs="Arial"/>
              </w:rPr>
              <w:fldChar w:fldCharType="separate"/>
            </w:r>
            <w:r w:rsidRPr="001F5B7E">
              <w:rPr>
                <w:rFonts w:cs="Arial"/>
              </w:rPr>
              <w:fldChar w:fldCharType="end"/>
            </w:r>
            <w:r w:rsidRPr="001F5B7E">
              <w:rPr>
                <w:rFonts w:cs="Arial"/>
              </w:rPr>
              <w:t xml:space="preserve"> Programmare, prima di eseguire le lavorazioni, sopralluoghi con l’impresa esecutrice/lavoratore autonomo ed il Referente del contratto di Aimag per raccogliere tutte le informazioni relative alle caratteristiche dello spazio</w:t>
            </w:r>
          </w:p>
          <w:p w14:paraId="3C97E771" w14:textId="77777777" w:rsidR="008F61B6" w:rsidRPr="001F5B7E" w:rsidRDefault="008F61B6" w:rsidP="008F61B6">
            <w:pPr>
              <w:spacing w:before="0"/>
              <w:rPr>
                <w:rFonts w:cs="Arial"/>
              </w:rPr>
            </w:pPr>
            <w:r w:rsidRPr="001F5B7E">
              <w:rPr>
                <w:rFonts w:cs="Arial"/>
              </w:rPr>
              <w:fldChar w:fldCharType="begin">
                <w:ffData>
                  <w:name w:val=""/>
                  <w:enabled/>
                  <w:calcOnExit/>
                  <w:helpText w:type="text" w:val="X"/>
                  <w:checkBox>
                    <w:size w:val="18"/>
                    <w:default w:val="0"/>
                    <w:checked w:val="0"/>
                  </w:checkBox>
                </w:ffData>
              </w:fldChar>
            </w:r>
            <w:r w:rsidRPr="001F5B7E">
              <w:rPr>
                <w:rFonts w:cs="Arial"/>
              </w:rPr>
              <w:instrText xml:space="preserve"> FORMCHECKBOX </w:instrText>
            </w:r>
            <w:r w:rsidRPr="001F5B7E">
              <w:rPr>
                <w:rFonts w:cs="Arial"/>
              </w:rPr>
            </w:r>
            <w:r w:rsidRPr="001F5B7E">
              <w:rPr>
                <w:rFonts w:cs="Arial"/>
              </w:rPr>
              <w:fldChar w:fldCharType="separate"/>
            </w:r>
            <w:r w:rsidRPr="001F5B7E">
              <w:rPr>
                <w:rFonts w:cs="Arial"/>
              </w:rPr>
              <w:fldChar w:fldCharType="end"/>
            </w:r>
            <w:r w:rsidRPr="001F5B7E">
              <w:rPr>
                <w:rFonts w:cs="Arial"/>
              </w:rPr>
              <w:t xml:space="preserve"> Effettuare formazione del personale dell’impresa/lavoratore autonomo sullo specifico spazio</w:t>
            </w:r>
          </w:p>
          <w:p w14:paraId="2A96B35E" w14:textId="77777777" w:rsidR="008F61B6" w:rsidRPr="001F5B7E" w:rsidRDefault="008F61B6" w:rsidP="008F61B6">
            <w:pPr>
              <w:spacing w:before="0"/>
              <w:rPr>
                <w:rFonts w:cs="Arial"/>
              </w:rPr>
            </w:pPr>
            <w:r w:rsidRPr="001F5B7E">
              <w:rPr>
                <w:rFonts w:cs="Arial"/>
              </w:rPr>
              <w:fldChar w:fldCharType="begin">
                <w:ffData>
                  <w:name w:val=""/>
                  <w:enabled/>
                  <w:calcOnExit/>
                  <w:helpText w:type="text" w:val="X"/>
                  <w:checkBox>
                    <w:size w:val="18"/>
                    <w:default w:val="0"/>
                  </w:checkBox>
                </w:ffData>
              </w:fldChar>
            </w:r>
            <w:r w:rsidRPr="001F5B7E">
              <w:rPr>
                <w:rFonts w:cs="Arial"/>
              </w:rPr>
              <w:instrText xml:space="preserve"> FORMCHECKBOX </w:instrText>
            </w:r>
            <w:r w:rsidRPr="001F5B7E">
              <w:rPr>
                <w:rFonts w:cs="Arial"/>
              </w:rPr>
            </w:r>
            <w:r w:rsidRPr="001F5B7E">
              <w:rPr>
                <w:rFonts w:cs="Arial"/>
              </w:rPr>
              <w:fldChar w:fldCharType="separate"/>
            </w:r>
            <w:r w:rsidRPr="001F5B7E">
              <w:rPr>
                <w:rFonts w:cs="Arial"/>
              </w:rPr>
              <w:fldChar w:fldCharType="end"/>
            </w:r>
            <w:r w:rsidRPr="001F5B7E">
              <w:rPr>
                <w:rFonts w:cs="Arial"/>
              </w:rPr>
              <w:t xml:space="preserve"> Accesso consentito solamente a personale adeguatamente formato</w:t>
            </w:r>
          </w:p>
          <w:p w14:paraId="726BE467" w14:textId="77777777" w:rsidR="008F61B6" w:rsidRPr="001F5B7E" w:rsidRDefault="008F61B6" w:rsidP="008F61B6">
            <w:pPr>
              <w:spacing w:before="0"/>
              <w:rPr>
                <w:rFonts w:cs="Arial"/>
              </w:rPr>
            </w:pPr>
            <w:r w:rsidRPr="001F5B7E">
              <w:rPr>
                <w:rFonts w:cs="Arial"/>
              </w:rPr>
              <w:fldChar w:fldCharType="begin">
                <w:ffData>
                  <w:name w:val=""/>
                  <w:enabled/>
                  <w:calcOnExit/>
                  <w:helpText w:type="text" w:val="X"/>
                  <w:checkBox>
                    <w:size w:val="18"/>
                    <w:default w:val="0"/>
                  </w:checkBox>
                </w:ffData>
              </w:fldChar>
            </w:r>
            <w:r w:rsidRPr="001F5B7E">
              <w:rPr>
                <w:rFonts w:cs="Arial"/>
              </w:rPr>
              <w:instrText xml:space="preserve"> FORMCHECKBOX </w:instrText>
            </w:r>
            <w:r w:rsidRPr="001F5B7E">
              <w:rPr>
                <w:rFonts w:cs="Arial"/>
              </w:rPr>
            </w:r>
            <w:r w:rsidRPr="001F5B7E">
              <w:rPr>
                <w:rFonts w:cs="Arial"/>
              </w:rPr>
              <w:fldChar w:fldCharType="separate"/>
            </w:r>
            <w:r w:rsidRPr="001F5B7E">
              <w:rPr>
                <w:rFonts w:cs="Arial"/>
              </w:rPr>
              <w:fldChar w:fldCharType="end"/>
            </w:r>
            <w:r w:rsidRPr="001F5B7E">
              <w:rPr>
                <w:rFonts w:cs="Arial"/>
              </w:rPr>
              <w:t xml:space="preserve"> Presenza di specifica procedura che definisce le modalità di accesso e di gestione dell’emergenza</w:t>
            </w:r>
          </w:p>
          <w:p w14:paraId="302639A8" w14:textId="77777777" w:rsidR="008F61B6" w:rsidRPr="001F5B7E" w:rsidRDefault="008F61B6" w:rsidP="008F61B6">
            <w:pPr>
              <w:spacing w:before="0"/>
              <w:rPr>
                <w:rFonts w:cs="Arial"/>
              </w:rPr>
            </w:pPr>
            <w:r w:rsidRPr="001F5B7E">
              <w:rPr>
                <w:rFonts w:cs="Arial"/>
              </w:rPr>
              <w:fldChar w:fldCharType="begin">
                <w:ffData>
                  <w:name w:val=""/>
                  <w:enabled/>
                  <w:calcOnExit/>
                  <w:helpText w:type="text" w:val="X"/>
                  <w:checkBox>
                    <w:size w:val="18"/>
                    <w:default w:val="0"/>
                  </w:checkBox>
                </w:ffData>
              </w:fldChar>
            </w:r>
            <w:r w:rsidRPr="001F5B7E">
              <w:rPr>
                <w:rFonts w:cs="Arial"/>
              </w:rPr>
              <w:instrText xml:space="preserve"> FORMCHECKBOX </w:instrText>
            </w:r>
            <w:r w:rsidRPr="001F5B7E">
              <w:rPr>
                <w:rFonts w:cs="Arial"/>
              </w:rPr>
            </w:r>
            <w:r w:rsidRPr="001F5B7E">
              <w:rPr>
                <w:rFonts w:cs="Arial"/>
              </w:rPr>
              <w:fldChar w:fldCharType="separate"/>
            </w:r>
            <w:r w:rsidRPr="001F5B7E">
              <w:rPr>
                <w:rFonts w:cs="Arial"/>
              </w:rPr>
              <w:fldChar w:fldCharType="end"/>
            </w:r>
            <w:r w:rsidRPr="001F5B7E">
              <w:rPr>
                <w:rFonts w:cs="Arial"/>
              </w:rPr>
              <w:t xml:space="preserve"> Autorizzare l’accesso tramite compilazione del modulo </w:t>
            </w:r>
            <w:r w:rsidRPr="001F5B7E">
              <w:rPr>
                <w:rFonts w:cs="Arial"/>
                <w:sz w:val="21"/>
                <w:szCs w:val="21"/>
              </w:rPr>
              <w:t>Mod. SC1.1 -</w:t>
            </w:r>
            <w:r w:rsidRPr="001F5B7E">
              <w:rPr>
                <w:rFonts w:cs="Arial"/>
                <w:sz w:val="21"/>
                <w:szCs w:val="21"/>
              </w:rPr>
              <w:tab/>
              <w:t xml:space="preserve">Modulo autorizzazione ingresso in spazi confinati </w:t>
            </w:r>
            <w:r w:rsidRPr="001F5B7E">
              <w:rPr>
                <w:rFonts w:cs="Arial"/>
              </w:rPr>
              <w:t>Redazione</w:t>
            </w:r>
          </w:p>
          <w:p w14:paraId="457EADC9" w14:textId="77777777" w:rsidR="008F61B6" w:rsidRPr="001F5B7E" w:rsidRDefault="008F61B6" w:rsidP="008F61B6">
            <w:pPr>
              <w:spacing w:before="0"/>
              <w:rPr>
                <w:rFonts w:cs="Arial"/>
              </w:rPr>
            </w:pPr>
            <w:r w:rsidRPr="001F5B7E">
              <w:rPr>
                <w:rFonts w:cs="Arial"/>
              </w:rPr>
              <w:fldChar w:fldCharType="begin">
                <w:ffData>
                  <w:name w:val=""/>
                  <w:enabled/>
                  <w:calcOnExit/>
                  <w:helpText w:type="text" w:val="X"/>
                  <w:checkBox>
                    <w:size w:val="18"/>
                    <w:default w:val="0"/>
                    <w:checked w:val="0"/>
                  </w:checkBox>
                </w:ffData>
              </w:fldChar>
            </w:r>
            <w:r w:rsidRPr="001F5B7E">
              <w:rPr>
                <w:rFonts w:cs="Arial"/>
              </w:rPr>
              <w:instrText xml:space="preserve"> FORMCHECKBOX </w:instrText>
            </w:r>
            <w:r w:rsidRPr="001F5B7E">
              <w:rPr>
                <w:rFonts w:cs="Arial"/>
              </w:rPr>
            </w:r>
            <w:r w:rsidRPr="001F5B7E">
              <w:rPr>
                <w:rFonts w:cs="Arial"/>
              </w:rPr>
              <w:fldChar w:fldCharType="separate"/>
            </w:r>
            <w:r w:rsidRPr="001F5B7E">
              <w:rPr>
                <w:rFonts w:cs="Arial"/>
              </w:rPr>
              <w:fldChar w:fldCharType="end"/>
            </w:r>
            <w:r w:rsidRPr="001F5B7E">
              <w:rPr>
                <w:rFonts w:cs="Arial"/>
              </w:rPr>
              <w:t xml:space="preserve"> Ulteriori MPP: </w:t>
            </w:r>
          </w:p>
        </w:tc>
        <w:tc>
          <w:tcPr>
            <w:tcW w:w="1842" w:type="dxa"/>
            <w:tcBorders>
              <w:top w:val="single" w:sz="6" w:space="0" w:color="auto"/>
              <w:left w:val="single" w:sz="6" w:space="0" w:color="auto"/>
              <w:bottom w:val="single" w:sz="6" w:space="0" w:color="auto"/>
              <w:right w:val="single" w:sz="6" w:space="0" w:color="auto"/>
            </w:tcBorders>
            <w:shd w:val="clear" w:color="auto" w:fill="auto"/>
          </w:tcPr>
          <w:p w14:paraId="27DDC400" w14:textId="77777777" w:rsidR="008F61B6" w:rsidRDefault="008F61B6" w:rsidP="008F61B6">
            <w:pPr>
              <w:spacing w:before="0"/>
              <w:jc w:val="left"/>
            </w:pPr>
          </w:p>
          <w:p w14:paraId="01B4EE86" w14:textId="77777777" w:rsidR="008F61B6" w:rsidRPr="0050325E" w:rsidRDefault="008F61B6" w:rsidP="008F61B6">
            <w:pPr>
              <w:spacing w:before="0"/>
              <w:jc w:val="left"/>
            </w:pPr>
          </w:p>
        </w:tc>
      </w:tr>
    </w:tbl>
    <w:p w14:paraId="4FA43F63" w14:textId="77777777" w:rsidR="007161E2" w:rsidRDefault="007161E2" w:rsidP="007161E2">
      <w:pPr>
        <w:rPr>
          <w:b/>
          <w:highlight w:val="lightGray"/>
        </w:rPr>
      </w:pPr>
    </w:p>
    <w:p w14:paraId="6B209B0B" w14:textId="77777777" w:rsidR="007161E2" w:rsidRDefault="007161E2" w:rsidP="007161E2">
      <w:r w:rsidRPr="002458C5">
        <w:rPr>
          <w:b/>
        </w:rPr>
        <w:t>Nota Bene:</w:t>
      </w:r>
      <w:r w:rsidRPr="002458C5">
        <w:t xml:space="preserve"> </w:t>
      </w:r>
      <w:r w:rsidRPr="00E40474">
        <w:t>Barrare solo le situazioni pertinenti alla tipologia di attività contrattuale prevista</w:t>
      </w:r>
      <w:r w:rsidRPr="002458C5">
        <w:t xml:space="preserve"> </w:t>
      </w:r>
    </w:p>
    <w:p w14:paraId="5CE8EC48" w14:textId="77777777" w:rsidR="007161E2" w:rsidRPr="00B94C77" w:rsidRDefault="007161E2" w:rsidP="007161E2">
      <w:pPr>
        <w:ind w:left="1100" w:right="-1398"/>
      </w:pPr>
      <w:r>
        <w:t>L</w:t>
      </w:r>
      <w:r w:rsidRPr="002458C5">
        <w:t>a tabella sopra richiamata va ripetuta in caso di differenti aree di lavoro o attività del fornitore che comportano ulteriori valutazioni da rischi da interferenza</w:t>
      </w:r>
      <w:r w:rsidRPr="00A84A9E">
        <w:rPr>
          <w:sz w:val="16"/>
          <w:szCs w:val="16"/>
        </w:rPr>
        <w:t xml:space="preserve"> </w:t>
      </w:r>
    </w:p>
    <w:p w14:paraId="6EBD6696" w14:textId="77777777" w:rsidR="007161E2" w:rsidRDefault="007161E2" w:rsidP="007161E2">
      <w:pPr>
        <w:ind w:firstLine="1100"/>
      </w:pPr>
      <w:r w:rsidRPr="00B120C4">
        <w:rPr>
          <w:b/>
        </w:rPr>
        <w:t>C/F</w:t>
      </w:r>
      <w:r w:rsidRPr="00C42FD7">
        <w:t xml:space="preserve">: </w:t>
      </w:r>
      <w:r>
        <w:t>C</w:t>
      </w:r>
      <w:r w:rsidRPr="00C42FD7">
        <w:t>= committente, F=</w:t>
      </w:r>
      <w:r>
        <w:t xml:space="preserve"> </w:t>
      </w:r>
      <w:r w:rsidRPr="00C42FD7">
        <w:t>fornitore (impresa appaltatrice/lavoratore autonomo)</w:t>
      </w:r>
    </w:p>
    <w:p w14:paraId="73157FED" w14:textId="77777777" w:rsidR="00BB127E" w:rsidRDefault="00BB127E" w:rsidP="00BB127E">
      <w:pPr>
        <w:rPr>
          <w:b/>
          <w:sz w:val="16"/>
          <w:szCs w:val="16"/>
        </w:rPr>
      </w:pPr>
    </w:p>
    <w:p w14:paraId="1AD9959F" w14:textId="77777777" w:rsidR="003B1506" w:rsidRDefault="00D12692" w:rsidP="005A3DB6">
      <w:pPr>
        <w:ind w:firstLine="1100"/>
        <w:rPr>
          <w:sz w:val="16"/>
          <w:szCs w:val="16"/>
        </w:rPr>
      </w:pPr>
      <w:r>
        <w:rPr>
          <w:rFonts w:cs="Arial"/>
          <w:b/>
          <w:noProof/>
          <w:sz w:val="16"/>
          <w:szCs w:val="16"/>
        </w:rPr>
        <w:lastRenderedPageBreak/>
        <w:drawing>
          <wp:anchor distT="0" distB="0" distL="114300" distR="114300" simplePos="0" relativeHeight="251657728" behindDoc="0" locked="0" layoutInCell="1" allowOverlap="1" wp14:anchorId="3913D8C0" wp14:editId="496EFFC3">
            <wp:simplePos x="0" y="0"/>
            <wp:positionH relativeFrom="column">
              <wp:posOffset>77470</wp:posOffset>
            </wp:positionH>
            <wp:positionV relativeFrom="paragraph">
              <wp:posOffset>302895</wp:posOffset>
            </wp:positionV>
            <wp:extent cx="8889365" cy="2726690"/>
            <wp:effectExtent l="0" t="0" r="6985" b="0"/>
            <wp:wrapThrough wrapText="bothSides">
              <wp:wrapPolygon edited="0">
                <wp:start x="0" y="0"/>
                <wp:lineTo x="0" y="21429"/>
                <wp:lineTo x="11295" y="21429"/>
                <wp:lineTo x="11295" y="16902"/>
                <wp:lineTo x="21571" y="14940"/>
                <wp:lineTo x="21571" y="151"/>
                <wp:lineTo x="11295" y="0"/>
                <wp:lineTo x="0" y="0"/>
              </wp:wrapPolygon>
            </wp:wrapThrough>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889365" cy="2726690"/>
                    </a:xfrm>
                    <a:prstGeom prst="rect">
                      <a:avLst/>
                    </a:prstGeom>
                    <a:noFill/>
                  </pic:spPr>
                </pic:pic>
              </a:graphicData>
            </a:graphic>
            <wp14:sizeRelV relativeFrom="margin">
              <wp14:pctHeight>0</wp14:pctHeight>
            </wp14:sizeRelV>
          </wp:anchor>
        </w:drawing>
      </w:r>
      <w:r w:rsidR="00C42FD7" w:rsidRPr="00A05F4E">
        <w:rPr>
          <w:b/>
          <w:sz w:val="16"/>
          <w:szCs w:val="16"/>
        </w:rPr>
        <w:t>/F</w:t>
      </w:r>
      <w:r w:rsidR="00C42FD7" w:rsidRPr="00A05F4E">
        <w:rPr>
          <w:sz w:val="16"/>
          <w:szCs w:val="16"/>
        </w:rPr>
        <w:t>: C= committente, F= fornitore (impresa appaltatrice/lavoratore autonomo</w:t>
      </w:r>
    </w:p>
    <w:p w14:paraId="284DA53E" w14:textId="77777777" w:rsidR="005A3DB6" w:rsidRDefault="005A3DB6" w:rsidP="005A3DB6">
      <w:pPr>
        <w:ind w:firstLine="1100"/>
        <w:rPr>
          <w:sz w:val="16"/>
          <w:szCs w:val="16"/>
        </w:rPr>
      </w:pPr>
    </w:p>
    <w:p w14:paraId="45C90301" w14:textId="77777777" w:rsidR="005A3DB6" w:rsidRDefault="005A3DB6" w:rsidP="005A3DB6">
      <w:pPr>
        <w:ind w:firstLine="1100"/>
        <w:rPr>
          <w:sz w:val="16"/>
          <w:szCs w:val="16"/>
        </w:rPr>
      </w:pPr>
    </w:p>
    <w:p w14:paraId="4B852224" w14:textId="77777777" w:rsidR="005A3DB6" w:rsidRDefault="005A3DB6" w:rsidP="005A3DB6">
      <w:pPr>
        <w:ind w:firstLine="1100"/>
        <w:rPr>
          <w:sz w:val="16"/>
          <w:szCs w:val="16"/>
        </w:rPr>
      </w:pPr>
    </w:p>
    <w:p w14:paraId="4D7BA4AE" w14:textId="77777777" w:rsidR="005A3DB6" w:rsidRDefault="005A3DB6" w:rsidP="00D12692">
      <w:pPr>
        <w:rPr>
          <w:sz w:val="16"/>
          <w:szCs w:val="16"/>
        </w:rPr>
      </w:pPr>
    </w:p>
    <w:p w14:paraId="1B698CBE" w14:textId="77777777" w:rsidR="00D12692" w:rsidRPr="00D12692" w:rsidRDefault="00D12692" w:rsidP="00D12692">
      <w:pPr>
        <w:rPr>
          <w:rFonts w:cs="Arial"/>
          <w:b/>
        </w:rPr>
      </w:pPr>
    </w:p>
    <w:p w14:paraId="3B490D38" w14:textId="77777777" w:rsidR="00D12692" w:rsidRPr="00D12692" w:rsidRDefault="00D12692" w:rsidP="00D12692">
      <w:pPr>
        <w:rPr>
          <w:rFonts w:cs="Arial"/>
        </w:rPr>
      </w:pPr>
      <w:r w:rsidRPr="00D12692">
        <w:rPr>
          <w:rFonts w:cs="Arial"/>
          <w:b/>
        </w:rPr>
        <w:t>Rischio interferenziale</w:t>
      </w:r>
      <w:r w:rsidRPr="00D12692">
        <w:rPr>
          <w:rFonts w:cs="Arial"/>
        </w:rPr>
        <w:t>: un “contatto rischioso” tra il personale del committente e quello dell’appaltatore o tra il personale di imprese diverse che operano nella stessa sede aziendale con contratti differenti. Si possono considerare interferenti i seguenti rischi:</w:t>
      </w:r>
    </w:p>
    <w:p w14:paraId="7C8D0005" w14:textId="77777777" w:rsidR="00D12692" w:rsidRPr="00D12692" w:rsidRDefault="00D12692" w:rsidP="00D12692">
      <w:pPr>
        <w:pStyle w:val="Intestazione"/>
        <w:widowControl/>
        <w:numPr>
          <w:ilvl w:val="0"/>
          <w:numId w:val="13"/>
        </w:numPr>
        <w:tabs>
          <w:tab w:val="clear" w:pos="1429"/>
          <w:tab w:val="clear" w:pos="4819"/>
          <w:tab w:val="clear" w:pos="9638"/>
          <w:tab w:val="num" w:pos="1276"/>
          <w:tab w:val="left" w:pos="9356"/>
        </w:tabs>
        <w:ind w:left="1276" w:right="283" w:hanging="567"/>
        <w:rPr>
          <w:rFonts w:cs="Arial"/>
          <w:sz w:val="20"/>
        </w:rPr>
      </w:pPr>
      <w:r w:rsidRPr="00D12692">
        <w:rPr>
          <w:rFonts w:cs="Arial"/>
          <w:sz w:val="20"/>
        </w:rPr>
        <w:t xml:space="preserve">derivanti da sovrapposizioni di più attività svolte da operatori di appaltatori diversi; </w:t>
      </w:r>
    </w:p>
    <w:p w14:paraId="4846C87C" w14:textId="77777777" w:rsidR="00D12692" w:rsidRPr="00D12692" w:rsidRDefault="00D12692" w:rsidP="00D12692">
      <w:pPr>
        <w:pStyle w:val="Intestazione"/>
        <w:widowControl/>
        <w:numPr>
          <w:ilvl w:val="0"/>
          <w:numId w:val="13"/>
        </w:numPr>
        <w:tabs>
          <w:tab w:val="clear" w:pos="1429"/>
          <w:tab w:val="clear" w:pos="4819"/>
          <w:tab w:val="clear" w:pos="9638"/>
          <w:tab w:val="num" w:pos="1276"/>
          <w:tab w:val="left" w:pos="9356"/>
        </w:tabs>
        <w:ind w:left="1276" w:right="283" w:hanging="567"/>
        <w:rPr>
          <w:rFonts w:cs="Arial"/>
          <w:sz w:val="20"/>
        </w:rPr>
      </w:pPr>
      <w:r w:rsidRPr="00D12692">
        <w:rPr>
          <w:rFonts w:cs="Arial"/>
          <w:sz w:val="20"/>
        </w:rPr>
        <w:t xml:space="preserve">immessi nel luogo di lavoro del committente dalle lavorazioni dell’appaltatore; </w:t>
      </w:r>
    </w:p>
    <w:p w14:paraId="5E8622DF" w14:textId="77777777" w:rsidR="00D12692" w:rsidRPr="00D12692" w:rsidRDefault="00D12692" w:rsidP="00D12692">
      <w:pPr>
        <w:pStyle w:val="Intestazione"/>
        <w:widowControl/>
        <w:numPr>
          <w:ilvl w:val="0"/>
          <w:numId w:val="13"/>
        </w:numPr>
        <w:tabs>
          <w:tab w:val="clear" w:pos="1429"/>
          <w:tab w:val="clear" w:pos="4819"/>
          <w:tab w:val="clear" w:pos="9638"/>
          <w:tab w:val="num" w:pos="1276"/>
          <w:tab w:val="left" w:pos="9356"/>
        </w:tabs>
        <w:ind w:left="1276" w:right="283" w:hanging="567"/>
        <w:rPr>
          <w:rFonts w:cs="Arial"/>
          <w:sz w:val="20"/>
        </w:rPr>
      </w:pPr>
      <w:r w:rsidRPr="00D12692">
        <w:rPr>
          <w:rFonts w:cs="Arial"/>
          <w:sz w:val="20"/>
        </w:rPr>
        <w:t xml:space="preserve">esistenti nel luogo di lavoro del committente, ove è previsto che debba operare l’appaltatore, ulteriori rispetto a quelli specifici dell’attività propria dell’appaltatore; </w:t>
      </w:r>
    </w:p>
    <w:p w14:paraId="5AF4BF71" w14:textId="77777777" w:rsidR="00C456C5" w:rsidRPr="00A05F4E" w:rsidRDefault="00D12692" w:rsidP="00C456C5">
      <w:pPr>
        <w:pStyle w:val="Intestazione"/>
        <w:widowControl/>
        <w:numPr>
          <w:ilvl w:val="0"/>
          <w:numId w:val="13"/>
        </w:numPr>
        <w:tabs>
          <w:tab w:val="clear" w:pos="1429"/>
          <w:tab w:val="clear" w:pos="4819"/>
          <w:tab w:val="clear" w:pos="9638"/>
          <w:tab w:val="num" w:pos="1276"/>
          <w:tab w:val="left" w:pos="9356"/>
        </w:tabs>
        <w:ind w:left="1276" w:right="283" w:hanging="567"/>
        <w:jc w:val="left"/>
        <w:rPr>
          <w:rFonts w:cs="Arial"/>
          <w:szCs w:val="16"/>
        </w:rPr>
        <w:sectPr w:rsidR="00C456C5" w:rsidRPr="00A05F4E" w:rsidSect="00684631">
          <w:headerReference w:type="default" r:id="rId11"/>
          <w:footerReference w:type="default" r:id="rId12"/>
          <w:pgSz w:w="16838" w:h="11906" w:orient="landscape"/>
          <w:pgMar w:top="1310" w:right="1418" w:bottom="899" w:left="1418" w:header="360" w:footer="308" w:gutter="0"/>
          <w:cols w:space="708"/>
          <w:docGrid w:linePitch="360"/>
        </w:sectPr>
      </w:pPr>
      <w:r w:rsidRPr="00D12692">
        <w:rPr>
          <w:rFonts w:cs="Arial"/>
          <w:sz w:val="20"/>
        </w:rPr>
        <w:t xml:space="preserve">derivanti da modalità di esecuzione particolari richieste esplicitamente dal committente (che comportino pericoli aggiuntivi rispetto a quelli </w:t>
      </w:r>
      <w:r w:rsidR="00C456C5" w:rsidRPr="00C456C5">
        <w:rPr>
          <w:rFonts w:cs="Arial"/>
          <w:sz w:val="20"/>
        </w:rPr>
        <w:t>derivanti da modalità di esecuzione particolari richieste esplicitamente dal committente (che comportino pericoli aggiuntivi rispetto a quelli specifici dell’attività appaltata</w:t>
      </w:r>
      <w:r w:rsidR="00C456C5">
        <w:rPr>
          <w:rFonts w:cs="Arial"/>
          <w:sz w:val="20"/>
        </w:rPr>
        <w:t>)</w:t>
      </w:r>
    </w:p>
    <w:p w14:paraId="7A614A9B" w14:textId="77777777" w:rsidR="0013028C" w:rsidRDefault="0013028C" w:rsidP="00A17DFB">
      <w:pPr>
        <w:pStyle w:val="Titolo2"/>
      </w:pPr>
      <w:bookmarkStart w:id="202" w:name="_Toc238442321"/>
      <w:r>
        <w:lastRenderedPageBreak/>
        <w:t>Sintesi dei principali comportamenti da adottare</w:t>
      </w:r>
      <w:r w:rsidR="007E0797">
        <w:t xml:space="preserve"> </w:t>
      </w:r>
      <w:r w:rsidR="00935943">
        <w:t xml:space="preserve">in capo agli operatori </w:t>
      </w:r>
      <w:r w:rsidR="00935943" w:rsidRPr="00EF60AD">
        <w:t>dell’impresa</w:t>
      </w:r>
      <w:r w:rsidR="00AA4061" w:rsidRPr="00EF60AD">
        <w:t xml:space="preserve"> appaltatrice</w:t>
      </w:r>
      <w:r w:rsidR="00935943" w:rsidRPr="00EF60AD">
        <w:t>/lavoratore autonomo</w:t>
      </w:r>
      <w:bookmarkEnd w:id="202"/>
    </w:p>
    <w:p w14:paraId="0178267B" w14:textId="77777777" w:rsidR="0013028C" w:rsidRDefault="00935943" w:rsidP="00DB0FA9">
      <w:r>
        <w:t xml:space="preserve">I </w:t>
      </w:r>
      <w:r w:rsidR="00B20B58">
        <w:t>principali comportamenti da adottare da parte degli operator</w:t>
      </w:r>
      <w:r w:rsidR="008A2486">
        <w:t xml:space="preserve">i </w:t>
      </w:r>
      <w:r w:rsidR="00286E97" w:rsidRPr="00EF60AD">
        <w:t>del</w:t>
      </w:r>
      <w:r w:rsidRPr="00EF60AD">
        <w:t>l’impresa</w:t>
      </w:r>
      <w:r w:rsidR="00351EB1" w:rsidRPr="00EF60AD">
        <w:t xml:space="preserve">/del </w:t>
      </w:r>
      <w:r w:rsidRPr="00EF60AD">
        <w:t xml:space="preserve">lavoratore autonomo </w:t>
      </w:r>
      <w:r w:rsidR="00385A60">
        <w:t>s</w:t>
      </w:r>
      <w:r w:rsidRPr="00EF60AD">
        <w:t xml:space="preserve">ono riportati nel modulo </w:t>
      </w:r>
      <w:r w:rsidR="00BC24DD">
        <w:t>mod.DUVRI.0</w:t>
      </w:r>
      <w:r w:rsidR="000813FF">
        <w:t>5</w:t>
      </w:r>
      <w:r w:rsidR="00BC24DD">
        <w:t xml:space="preserve"> </w:t>
      </w:r>
      <w:r w:rsidRPr="00EF60AD">
        <w:t>allegato al presento documento</w:t>
      </w:r>
      <w:r w:rsidR="008A2486" w:rsidRPr="00EF60AD">
        <w:t>.</w:t>
      </w:r>
    </w:p>
    <w:p w14:paraId="7968EE0F" w14:textId="77777777" w:rsidR="00935943" w:rsidRDefault="00935943" w:rsidP="00DC0BA0">
      <w:r w:rsidRPr="008C1E8C">
        <w:rPr>
          <w:b/>
        </w:rPr>
        <w:t xml:space="preserve">L’impresa appaltatrice si impegna a trasmettere copia del </w:t>
      </w:r>
      <w:r w:rsidR="00EE7389" w:rsidRPr="008C1E8C">
        <w:rPr>
          <w:b/>
        </w:rPr>
        <w:t>mod. DUVRI</w:t>
      </w:r>
      <w:r w:rsidR="00BC24DD" w:rsidRPr="008C1E8C">
        <w:rPr>
          <w:b/>
        </w:rPr>
        <w:t>.0</w:t>
      </w:r>
      <w:r w:rsidR="000813FF" w:rsidRPr="008C1E8C">
        <w:rPr>
          <w:b/>
        </w:rPr>
        <w:t>5</w:t>
      </w:r>
      <w:r w:rsidR="00BC24DD" w:rsidRPr="008C1E8C">
        <w:rPr>
          <w:b/>
        </w:rPr>
        <w:t xml:space="preserve"> </w:t>
      </w:r>
      <w:r w:rsidRPr="008C1E8C">
        <w:rPr>
          <w:b/>
        </w:rPr>
        <w:t xml:space="preserve">a </w:t>
      </w:r>
      <w:r w:rsidR="008C1E8C" w:rsidRPr="008C1E8C">
        <w:rPr>
          <w:b/>
        </w:rPr>
        <w:t>ciascuno dei propri lavoratori e a ciascuno dei lavoratori di eventuali sub-appaltatori</w:t>
      </w:r>
      <w:r w:rsidR="008C1E8C">
        <w:t>.</w:t>
      </w:r>
    </w:p>
    <w:p w14:paraId="4981AA30" w14:textId="77777777" w:rsidR="00A17DFB" w:rsidRDefault="00A17DFB" w:rsidP="00DC0BA0"/>
    <w:p w14:paraId="0E6AD8AB" w14:textId="77777777" w:rsidR="00A17DFB" w:rsidRPr="00EF60AD" w:rsidRDefault="00A17DFB" w:rsidP="00DC0BA0"/>
    <w:p w14:paraId="3406DACF" w14:textId="77777777" w:rsidR="00017935" w:rsidRDefault="00726B76" w:rsidP="00391807">
      <w:pPr>
        <w:pStyle w:val="Titolo1"/>
        <w:pageBreakBefore w:val="0"/>
      </w:pPr>
      <w:bookmarkStart w:id="203" w:name="_Toc230063617"/>
      <w:bookmarkStart w:id="204" w:name="_Toc238442322"/>
      <w:bookmarkStart w:id="205" w:name="_Toc214097554"/>
      <w:bookmarkStart w:id="206" w:name="_Toc214097982"/>
      <w:bookmarkStart w:id="207" w:name="_Toc216089249"/>
      <w:bookmarkStart w:id="208" w:name="_Toc216968658"/>
      <w:r>
        <w:t xml:space="preserve">ulteriori misure per la </w:t>
      </w:r>
      <w:r w:rsidR="00391807">
        <w:t xml:space="preserve">Cooperazione e </w:t>
      </w:r>
      <w:r>
        <w:t xml:space="preserve">il </w:t>
      </w:r>
      <w:r w:rsidR="00391807">
        <w:t>coordinamento</w:t>
      </w:r>
      <w:bookmarkEnd w:id="203"/>
      <w:bookmarkEnd w:id="204"/>
    </w:p>
    <w:p w14:paraId="06050401" w14:textId="77777777" w:rsidR="005B7AAD" w:rsidRDefault="005B7AAD" w:rsidP="005B7AAD">
      <w:r>
        <w:t>Ad integrazione de</w:t>
      </w:r>
      <w:r w:rsidRPr="00583D78">
        <w:t xml:space="preserve">lle dettagliate informazioni sui rischi specifici </w:t>
      </w:r>
      <w:r>
        <w:t>esistenti n</w:t>
      </w:r>
      <w:r w:rsidRPr="00583D78">
        <w:t xml:space="preserve">egli ambienti lavorativi </w:t>
      </w:r>
      <w:r>
        <w:t xml:space="preserve">oggetti del contratto </w:t>
      </w:r>
      <w:r w:rsidRPr="00583D78">
        <w:t xml:space="preserve">e sulle relative misure di prevenzione e di emergenza da adottare, </w:t>
      </w:r>
      <w:r w:rsidR="00AB2076" w:rsidRPr="001035EF">
        <w:t>fornite dal committente all’impresa</w:t>
      </w:r>
      <w:r w:rsidR="001035EF" w:rsidRPr="001035EF">
        <w:t xml:space="preserve"> </w:t>
      </w:r>
      <w:r w:rsidR="00E435F4" w:rsidRPr="001035EF">
        <w:t>appaltatrice</w:t>
      </w:r>
      <w:r w:rsidR="00AB2076" w:rsidRPr="001035EF">
        <w:t xml:space="preserve">/lavoratore autonomo, </w:t>
      </w:r>
      <w:r w:rsidRPr="001035EF">
        <w:t xml:space="preserve">vengono qui </w:t>
      </w:r>
      <w:r w:rsidR="00E435F4" w:rsidRPr="001035EF">
        <w:t xml:space="preserve">indicate </w:t>
      </w:r>
      <w:r w:rsidR="00726B76" w:rsidRPr="001035EF">
        <w:t>ulteriori misure necessarie per la cooperazione e il coordinamento</w:t>
      </w:r>
      <w:r w:rsidRPr="001035EF">
        <w:t xml:space="preserve"> che dev</w:t>
      </w:r>
      <w:r w:rsidR="00AB2076" w:rsidRPr="001035EF">
        <w:t>ono</w:t>
      </w:r>
      <w:r w:rsidRPr="001035EF">
        <w:t xml:space="preserve"> essere realizzat</w:t>
      </w:r>
      <w:r w:rsidR="00AB2076" w:rsidRPr="001035EF">
        <w:t>e</w:t>
      </w:r>
      <w:r w:rsidRPr="001035EF">
        <w:t xml:space="preserve"> in loco tra </w:t>
      </w:r>
      <w:r w:rsidR="00286E97" w:rsidRPr="001035EF">
        <w:t>gli operatori del</w:t>
      </w:r>
      <w:r w:rsidRPr="001035EF">
        <w:t xml:space="preserve">le varie imprese </w:t>
      </w:r>
      <w:r w:rsidR="00AB2076" w:rsidRPr="001035EF">
        <w:t>appaltatrici/lavoratori autonomi</w:t>
      </w:r>
      <w:r w:rsidRPr="001035EF">
        <w:t xml:space="preserve"> e </w:t>
      </w:r>
      <w:r w:rsidR="00751B3D" w:rsidRPr="001035EF">
        <w:t xml:space="preserve">gli operatori </w:t>
      </w:r>
      <w:r w:rsidR="003C1CA2">
        <w:t xml:space="preserve">di </w:t>
      </w:r>
      <w:r w:rsidR="009159A8" w:rsidRPr="001035EF">
        <w:t>AIMAG</w:t>
      </w:r>
      <w:r w:rsidRPr="001035EF">
        <w:t xml:space="preserve">. </w:t>
      </w:r>
    </w:p>
    <w:p w14:paraId="097754D0" w14:textId="77777777" w:rsidR="00385A60" w:rsidRDefault="00385A60" w:rsidP="005B7AAD">
      <w:bookmarkStart w:id="209" w:name="_Hlk155448263"/>
      <w:r>
        <w:t>Le attività oggetto del contratto dovranno essere concordate con i</w:t>
      </w:r>
      <w:r w:rsidR="00BD7FA5">
        <w:t>l referente</w:t>
      </w:r>
      <w:r>
        <w:t xml:space="preserve"> del contratto</w:t>
      </w:r>
      <w:r w:rsidR="00BD7FA5">
        <w:t xml:space="preserve"> sopra indicato. </w:t>
      </w:r>
    </w:p>
    <w:p w14:paraId="41FD56C0" w14:textId="77777777" w:rsidR="00A06732" w:rsidRDefault="00A06732" w:rsidP="00A06732">
      <w:bookmarkStart w:id="210" w:name="_Toc229541974"/>
      <w:bookmarkStart w:id="211" w:name="_Toc229542072"/>
      <w:bookmarkStart w:id="212" w:name="_Toc230063620"/>
      <w:bookmarkStart w:id="213" w:name="_Toc238442323"/>
      <w:bookmarkEnd w:id="209"/>
    </w:p>
    <w:bookmarkEnd w:id="210"/>
    <w:bookmarkEnd w:id="211"/>
    <w:bookmarkEnd w:id="212"/>
    <w:bookmarkEnd w:id="213"/>
    <w:p w14:paraId="2EF5DD84" w14:textId="77777777" w:rsidR="003D26C3" w:rsidRPr="0056793B" w:rsidRDefault="003D26C3" w:rsidP="003D26C3">
      <w:pPr>
        <w:pStyle w:val="Titolo2"/>
      </w:pPr>
      <w:r w:rsidRPr="0056793B">
        <w:t>Gestione della logistica</w:t>
      </w:r>
    </w:p>
    <w:p w14:paraId="293FDBA9" w14:textId="77777777" w:rsidR="003D26C3" w:rsidRDefault="003D26C3" w:rsidP="003D26C3">
      <w:r>
        <w:t xml:space="preserve">La committenza AIMAG </w:t>
      </w:r>
      <w:r w:rsidRPr="00583D78">
        <w:t xml:space="preserve">si rende disponibile a permettere </w:t>
      </w:r>
      <w:r w:rsidRPr="0006730E">
        <w:t>l’uso</w:t>
      </w:r>
      <w:r>
        <w:t>, da parte dei fornitori,</w:t>
      </w:r>
      <w:r w:rsidRPr="0006730E">
        <w:t xml:space="preserve"> dei seguenti spazi</w:t>
      </w:r>
      <w:r>
        <w:t xml:space="preserve"> o </w:t>
      </w:r>
      <w:r w:rsidRPr="00583D78">
        <w:t>ambienti</w:t>
      </w:r>
      <w:r>
        <w:t>:</w:t>
      </w:r>
    </w:p>
    <w:p w14:paraId="11DA998B" w14:textId="27AED73A" w:rsidR="003D26C3" w:rsidRPr="0006730E" w:rsidRDefault="00A96435" w:rsidP="003D26C3">
      <w:r>
        <w:rPr>
          <w:rFonts w:cs="Arial"/>
        </w:rPr>
        <w:fldChar w:fldCharType="begin">
          <w:ffData>
            <w:name w:val=""/>
            <w:enabled/>
            <w:calcOnExit/>
            <w:helpText w:type="text" w:val="X"/>
            <w:checkBox>
              <w:size w:val="18"/>
              <w:default w:val="1"/>
            </w:checkBox>
          </w:ffData>
        </w:fldChar>
      </w:r>
      <w:r>
        <w:rPr>
          <w:rFonts w:cs="Arial"/>
        </w:rPr>
        <w:instrText xml:space="preserve"> FORMCHECKBOX </w:instrText>
      </w:r>
      <w:r>
        <w:rPr>
          <w:rFonts w:cs="Arial"/>
        </w:rPr>
      </w:r>
      <w:r>
        <w:rPr>
          <w:rFonts w:cs="Arial"/>
        </w:rPr>
        <w:fldChar w:fldCharType="separate"/>
      </w:r>
      <w:r>
        <w:rPr>
          <w:rFonts w:cs="Arial"/>
        </w:rPr>
        <w:fldChar w:fldCharType="end"/>
      </w:r>
      <w:r w:rsidR="003D26C3">
        <w:rPr>
          <w:rFonts w:cs="Arial"/>
        </w:rPr>
        <w:t xml:space="preserve"> </w:t>
      </w:r>
      <w:r w:rsidR="003D26C3" w:rsidRPr="0006730E">
        <w:t>servizi igienici</w:t>
      </w:r>
    </w:p>
    <w:p w14:paraId="0A41375A" w14:textId="77777777" w:rsidR="003D26C3" w:rsidRPr="0006730E" w:rsidRDefault="003D26C3" w:rsidP="003D26C3">
      <w:r>
        <w:rPr>
          <w:rFonts w:cs="Arial"/>
        </w:rPr>
        <w:fldChar w:fldCharType="begin">
          <w:ffData>
            <w:name w:val=""/>
            <w:enabled/>
            <w:calcOnExit/>
            <w:helpText w:type="text" w:val="X"/>
            <w:checkBox>
              <w:size w:val="18"/>
              <w:default w:val="0"/>
              <w:checked w:val="0"/>
            </w:checkBox>
          </w:ffData>
        </w:fldChar>
      </w:r>
      <w:r>
        <w:rPr>
          <w:rFonts w:cs="Arial"/>
        </w:rPr>
        <w:instrText xml:space="preserve"> FORMCHECKBOX </w:instrText>
      </w:r>
      <w:r>
        <w:rPr>
          <w:rFonts w:cs="Arial"/>
        </w:rPr>
      </w:r>
      <w:r>
        <w:rPr>
          <w:rFonts w:cs="Arial"/>
        </w:rPr>
        <w:fldChar w:fldCharType="separate"/>
      </w:r>
      <w:r>
        <w:rPr>
          <w:rFonts w:cs="Arial"/>
        </w:rPr>
        <w:fldChar w:fldCharType="end"/>
      </w:r>
      <w:r>
        <w:rPr>
          <w:rFonts w:cs="Arial"/>
        </w:rPr>
        <w:t xml:space="preserve"> </w:t>
      </w:r>
      <w:r w:rsidRPr="0006730E">
        <w:t>spogliatoi/docce</w:t>
      </w:r>
    </w:p>
    <w:p w14:paraId="02F5209C" w14:textId="77777777" w:rsidR="003D26C3" w:rsidRPr="0006730E" w:rsidRDefault="003D26C3" w:rsidP="003D26C3">
      <w:r>
        <w:rPr>
          <w:rFonts w:cs="Arial"/>
        </w:rPr>
        <w:fldChar w:fldCharType="begin">
          <w:ffData>
            <w:name w:val=""/>
            <w:enabled/>
            <w:calcOnExit/>
            <w:helpText w:type="text" w:val="X"/>
            <w:checkBox>
              <w:size w:val="18"/>
              <w:default w:val="0"/>
              <w:checked w:val="0"/>
            </w:checkBox>
          </w:ffData>
        </w:fldChar>
      </w:r>
      <w:r>
        <w:rPr>
          <w:rFonts w:cs="Arial"/>
        </w:rPr>
        <w:instrText xml:space="preserve"> FORMCHECKBOX </w:instrText>
      </w:r>
      <w:r>
        <w:rPr>
          <w:rFonts w:cs="Arial"/>
        </w:rPr>
      </w:r>
      <w:r>
        <w:rPr>
          <w:rFonts w:cs="Arial"/>
        </w:rPr>
        <w:fldChar w:fldCharType="separate"/>
      </w:r>
      <w:r>
        <w:rPr>
          <w:rFonts w:cs="Arial"/>
        </w:rPr>
        <w:fldChar w:fldCharType="end"/>
      </w:r>
      <w:r>
        <w:rPr>
          <w:rFonts w:cs="Arial"/>
        </w:rPr>
        <w:t xml:space="preserve"> </w:t>
      </w:r>
      <w:r w:rsidRPr="0006730E">
        <w:t>luoghi di ristoro</w:t>
      </w:r>
    </w:p>
    <w:p w14:paraId="10F0BAE5" w14:textId="77777777" w:rsidR="003D26C3" w:rsidRPr="0006730E" w:rsidRDefault="003D26C3" w:rsidP="003D26C3">
      <w:r>
        <w:rPr>
          <w:rFonts w:cs="Arial"/>
        </w:rPr>
        <w:fldChar w:fldCharType="begin">
          <w:ffData>
            <w:name w:val=""/>
            <w:enabled/>
            <w:calcOnExit/>
            <w:helpText w:type="text" w:val="X"/>
            <w:checkBox>
              <w:size w:val="18"/>
              <w:default w:val="0"/>
              <w:checked w:val="0"/>
            </w:checkBox>
          </w:ffData>
        </w:fldChar>
      </w:r>
      <w:r>
        <w:rPr>
          <w:rFonts w:cs="Arial"/>
        </w:rPr>
        <w:instrText xml:space="preserve"> FORMCHECKBOX </w:instrText>
      </w:r>
      <w:r>
        <w:rPr>
          <w:rFonts w:cs="Arial"/>
        </w:rPr>
      </w:r>
      <w:r>
        <w:rPr>
          <w:rFonts w:cs="Arial"/>
        </w:rPr>
        <w:fldChar w:fldCharType="separate"/>
      </w:r>
      <w:r>
        <w:rPr>
          <w:rFonts w:cs="Arial"/>
        </w:rPr>
        <w:fldChar w:fldCharType="end"/>
      </w:r>
      <w:r>
        <w:rPr>
          <w:rFonts w:cs="Arial"/>
        </w:rPr>
        <w:t xml:space="preserve"> </w:t>
      </w:r>
      <w:r w:rsidRPr="0006730E">
        <w:t>luoghi di ritrovo</w:t>
      </w:r>
    </w:p>
    <w:p w14:paraId="7E3E9BD6" w14:textId="77777777" w:rsidR="003D26C3" w:rsidRPr="0006730E" w:rsidRDefault="003D26C3" w:rsidP="003D26C3">
      <w:r>
        <w:rPr>
          <w:rFonts w:cs="Arial"/>
        </w:rPr>
        <w:fldChar w:fldCharType="begin">
          <w:ffData>
            <w:name w:val=""/>
            <w:enabled/>
            <w:calcOnExit/>
            <w:helpText w:type="text" w:val="X"/>
            <w:checkBox>
              <w:size w:val="18"/>
              <w:default w:val="0"/>
              <w:checked w:val="0"/>
            </w:checkBox>
          </w:ffData>
        </w:fldChar>
      </w:r>
      <w:r>
        <w:rPr>
          <w:rFonts w:cs="Arial"/>
        </w:rPr>
        <w:instrText xml:space="preserve"> FORMCHECKBOX </w:instrText>
      </w:r>
      <w:r>
        <w:rPr>
          <w:rFonts w:cs="Arial"/>
        </w:rPr>
      </w:r>
      <w:r>
        <w:rPr>
          <w:rFonts w:cs="Arial"/>
        </w:rPr>
        <w:fldChar w:fldCharType="separate"/>
      </w:r>
      <w:r>
        <w:rPr>
          <w:rFonts w:cs="Arial"/>
        </w:rPr>
        <w:fldChar w:fldCharType="end"/>
      </w:r>
      <w:r>
        <w:rPr>
          <w:rFonts w:cs="Arial"/>
        </w:rPr>
        <w:t xml:space="preserve"> </w:t>
      </w:r>
      <w:r w:rsidRPr="0006730E">
        <w:t>uffici</w:t>
      </w:r>
    </w:p>
    <w:p w14:paraId="42ED5DDF" w14:textId="77777777" w:rsidR="003D26C3" w:rsidRPr="0006730E" w:rsidRDefault="003D26C3" w:rsidP="003D26C3">
      <w:r>
        <w:rPr>
          <w:rFonts w:cs="Arial"/>
        </w:rPr>
        <w:fldChar w:fldCharType="begin">
          <w:ffData>
            <w:name w:val=""/>
            <w:enabled/>
            <w:calcOnExit/>
            <w:helpText w:type="text" w:val="X"/>
            <w:checkBox>
              <w:size w:val="18"/>
              <w:default w:val="0"/>
              <w:checked w:val="0"/>
            </w:checkBox>
          </w:ffData>
        </w:fldChar>
      </w:r>
      <w:r>
        <w:rPr>
          <w:rFonts w:cs="Arial"/>
        </w:rPr>
        <w:instrText xml:space="preserve"> FORMCHECKBOX </w:instrText>
      </w:r>
      <w:r>
        <w:rPr>
          <w:rFonts w:cs="Arial"/>
        </w:rPr>
      </w:r>
      <w:r>
        <w:rPr>
          <w:rFonts w:cs="Arial"/>
        </w:rPr>
        <w:fldChar w:fldCharType="separate"/>
      </w:r>
      <w:r>
        <w:rPr>
          <w:rFonts w:cs="Arial"/>
        </w:rPr>
        <w:fldChar w:fldCharType="end"/>
      </w:r>
      <w:r w:rsidRPr="0006730E">
        <w:rPr>
          <w:sz w:val="24"/>
          <w:szCs w:val="24"/>
        </w:rPr>
        <w:t xml:space="preserve"> </w:t>
      </w:r>
      <w:r w:rsidRPr="0006730E">
        <w:t>altro__________________________________________________________________________</w:t>
      </w:r>
    </w:p>
    <w:p w14:paraId="27371B0A" w14:textId="77777777" w:rsidR="003D26C3" w:rsidRPr="008F50BD" w:rsidRDefault="003D26C3" w:rsidP="003D26C3">
      <w:r w:rsidRPr="008F50BD">
        <w:t xml:space="preserve">Per l’uso degli ambienti sopra citati è comunque indispensabile prendere preventivi accordi con </w:t>
      </w:r>
      <w:r>
        <w:t xml:space="preserve">il Referente del contratto di </w:t>
      </w:r>
      <w:r w:rsidRPr="00E0486E">
        <w:t>Aimag</w:t>
      </w:r>
      <w:r w:rsidRPr="008F50BD">
        <w:t xml:space="preserve">; in ogni caso, l’impresa appaltatrice/lavoratore autonomo si impegna </w:t>
      </w:r>
      <w:r>
        <w:t xml:space="preserve">a </w:t>
      </w:r>
      <w:r w:rsidRPr="008F50BD">
        <w:t xml:space="preserve">mantenere i suddetti spazi/ambienti </w:t>
      </w:r>
      <w:r>
        <w:t>in</w:t>
      </w:r>
      <w:r w:rsidRPr="008F50BD">
        <w:t xml:space="preserve"> condizioni di pulizia pari almeno a quelle presenti al momento della loro consegna.</w:t>
      </w:r>
    </w:p>
    <w:p w14:paraId="08151F1C" w14:textId="77777777" w:rsidR="004E3851" w:rsidRPr="008F50BD" w:rsidRDefault="004E3851" w:rsidP="005B7AAD"/>
    <w:p w14:paraId="2D572BCC" w14:textId="77777777" w:rsidR="00726B76" w:rsidRDefault="005B7AAD" w:rsidP="00A17DFB">
      <w:pPr>
        <w:pStyle w:val="Titolo2"/>
      </w:pPr>
      <w:bookmarkStart w:id="214" w:name="_Toc238442324"/>
      <w:r w:rsidRPr="0056793B">
        <w:t>Gestione degli interventi</w:t>
      </w:r>
      <w:r>
        <w:t xml:space="preserve"> e azioni </w:t>
      </w:r>
      <w:r w:rsidRPr="008F50BD">
        <w:t xml:space="preserve">preventive all’avvio </w:t>
      </w:r>
      <w:r w:rsidR="00D55BF1" w:rsidRPr="008F50BD">
        <w:t xml:space="preserve">delle </w:t>
      </w:r>
      <w:r w:rsidRPr="008F50BD">
        <w:t xml:space="preserve">attività </w:t>
      </w:r>
      <w:r w:rsidR="00D55BF1" w:rsidRPr="008F50BD">
        <w:t>lavorative</w:t>
      </w:r>
      <w:bookmarkEnd w:id="214"/>
    </w:p>
    <w:p w14:paraId="0437F48C" w14:textId="77777777" w:rsidR="00726B76" w:rsidRPr="00E17EA6" w:rsidRDefault="0013635F" w:rsidP="00391807">
      <w:r w:rsidRPr="00E17EA6">
        <w:t>L’impresa appaltatrice si impegna affinché, sul luogo di lavoro definito da contratto, sia presente solamente personale:</w:t>
      </w:r>
    </w:p>
    <w:p w14:paraId="71AD649D" w14:textId="77777777" w:rsidR="0013635F" w:rsidRDefault="0013635F" w:rsidP="003D26C3">
      <w:pPr>
        <w:pStyle w:val="Puntato"/>
        <w:numPr>
          <w:ilvl w:val="0"/>
          <w:numId w:val="27"/>
        </w:numPr>
        <w:ind w:left="426"/>
      </w:pPr>
      <w:r w:rsidRPr="00E17EA6">
        <w:t>autorizzato, dipendente dell’impre</w:t>
      </w:r>
      <w:r w:rsidR="000850FA">
        <w:t>sa appaltatrice/subappaltatrice</w:t>
      </w:r>
      <w:r w:rsidRPr="00E17EA6">
        <w:t xml:space="preserve"> ed iscritto al libro unico del lavoro</w:t>
      </w:r>
      <w:r w:rsidR="000850FA">
        <w:t>,</w:t>
      </w:r>
    </w:p>
    <w:p w14:paraId="23F9DF5C" w14:textId="77777777" w:rsidR="009B0E0E" w:rsidRDefault="009B0E0E" w:rsidP="003D26C3">
      <w:pPr>
        <w:pStyle w:val="Puntato"/>
        <w:numPr>
          <w:ilvl w:val="0"/>
          <w:numId w:val="27"/>
        </w:numPr>
        <w:ind w:left="426"/>
      </w:pPr>
      <w:r w:rsidRPr="00E17EA6">
        <w:t>informato e formato sui rischi per la salute e la sicurezza sul lavoro e su quelli specifici previsti nel presente documento, sul</w:t>
      </w:r>
      <w:r w:rsidR="00D55BF1" w:rsidRPr="00E17EA6">
        <w:t xml:space="preserve"> corretto </w:t>
      </w:r>
      <w:r w:rsidRPr="00E17EA6">
        <w:t>utilizzo dei DPI e delle macchine/attrezzature di lavoro</w:t>
      </w:r>
      <w:r w:rsidR="000850FA">
        <w:t>,</w:t>
      </w:r>
    </w:p>
    <w:p w14:paraId="43FA9DDE" w14:textId="77777777" w:rsidR="0013635F" w:rsidRPr="00E17EA6" w:rsidRDefault="0013635F" w:rsidP="003D26C3">
      <w:pPr>
        <w:pStyle w:val="Puntato"/>
        <w:numPr>
          <w:ilvl w:val="0"/>
          <w:numId w:val="27"/>
        </w:numPr>
        <w:ind w:left="426"/>
      </w:pPr>
      <w:r w:rsidRPr="00E17EA6">
        <w:t>munito di regolare tesserino di riconoscimento</w:t>
      </w:r>
      <w:r w:rsidR="000850FA">
        <w:t>,</w:t>
      </w:r>
    </w:p>
    <w:p w14:paraId="00873880" w14:textId="77777777" w:rsidR="0013635F" w:rsidRDefault="0035427F" w:rsidP="003D26C3">
      <w:pPr>
        <w:pStyle w:val="Puntato"/>
        <w:numPr>
          <w:ilvl w:val="0"/>
          <w:numId w:val="27"/>
        </w:numPr>
        <w:ind w:left="426"/>
      </w:pPr>
      <w:r w:rsidRPr="00E17EA6">
        <w:t xml:space="preserve">sottoposto, nei casi previsti dalla normativa di riferimento, a sorveglianza sanitaria ed </w:t>
      </w:r>
      <w:r w:rsidR="00564D1D" w:rsidRPr="00E17EA6">
        <w:t>idoneo</w:t>
      </w:r>
      <w:r w:rsidRPr="00E17EA6">
        <w:t xml:space="preserve"> </w:t>
      </w:r>
      <w:r w:rsidR="00564D1D" w:rsidRPr="00E17EA6">
        <w:t>alle lavorazioni da svolgere</w:t>
      </w:r>
      <w:r w:rsidR="000850FA">
        <w:t>.</w:t>
      </w:r>
    </w:p>
    <w:p w14:paraId="5E8F3AB9" w14:textId="77777777" w:rsidR="00BD7FA5" w:rsidRDefault="00BD7FA5" w:rsidP="003D26C3">
      <w:pPr>
        <w:pStyle w:val="Puntato"/>
      </w:pPr>
    </w:p>
    <w:p w14:paraId="37CCBC33" w14:textId="77777777" w:rsidR="008166F0" w:rsidRPr="00975AA7" w:rsidRDefault="00355061" w:rsidP="003D26C3">
      <w:pPr>
        <w:pStyle w:val="Puntato"/>
      </w:pPr>
      <w:r w:rsidRPr="00975AA7">
        <w:t xml:space="preserve">L’accesso ai luoghi di lavoro </w:t>
      </w:r>
      <w:r w:rsidR="004965AD" w:rsidRPr="00975AA7">
        <w:t xml:space="preserve">contrattualmente definiti </w:t>
      </w:r>
      <w:r w:rsidRPr="00975AA7">
        <w:t>del personale sopraindicato ed ogni attività all’</w:t>
      </w:r>
      <w:r w:rsidR="00327BC8" w:rsidRPr="00975AA7">
        <w:t>interno degli stessi luoghi devono</w:t>
      </w:r>
      <w:r w:rsidRPr="00975AA7">
        <w:t xml:space="preserve"> essere sempre preventivamente </w:t>
      </w:r>
      <w:r w:rsidR="00327BC8" w:rsidRPr="00975AA7">
        <w:t>concordati</w:t>
      </w:r>
      <w:r w:rsidRPr="00975AA7">
        <w:t xml:space="preserve"> con il </w:t>
      </w:r>
      <w:r w:rsidR="00975AA7" w:rsidRPr="00975AA7">
        <w:t>Referente del contratto di Aimag</w:t>
      </w:r>
      <w:r w:rsidRPr="00975AA7">
        <w:t>.</w:t>
      </w:r>
    </w:p>
    <w:p w14:paraId="445CD289" w14:textId="77777777" w:rsidR="005B7AAD" w:rsidRPr="0056793B" w:rsidRDefault="00726B76" w:rsidP="00A17DFB">
      <w:pPr>
        <w:pStyle w:val="Titolo2"/>
      </w:pPr>
      <w:bookmarkStart w:id="215" w:name="_Toc73263522"/>
      <w:bookmarkStart w:id="216" w:name="_Toc74644336"/>
      <w:bookmarkStart w:id="217" w:name="_Toc214097557"/>
      <w:bookmarkStart w:id="218" w:name="_Toc214097985"/>
      <w:bookmarkStart w:id="219" w:name="_Toc216089252"/>
      <w:bookmarkStart w:id="220" w:name="_Toc216968661"/>
      <w:bookmarkStart w:id="221" w:name="_Toc238442325"/>
      <w:r>
        <w:t>Utilizzo delle a</w:t>
      </w:r>
      <w:r w:rsidR="005B7AAD" w:rsidRPr="0056793B">
        <w:t>ttrezzature da lavoro</w:t>
      </w:r>
      <w:bookmarkEnd w:id="215"/>
      <w:bookmarkEnd w:id="216"/>
      <w:bookmarkEnd w:id="217"/>
      <w:bookmarkEnd w:id="218"/>
      <w:bookmarkEnd w:id="219"/>
      <w:bookmarkEnd w:id="220"/>
      <w:bookmarkEnd w:id="221"/>
    </w:p>
    <w:p w14:paraId="38059BB9" w14:textId="77777777" w:rsidR="00726B76" w:rsidRDefault="00726B76" w:rsidP="005B7AAD"/>
    <w:p w14:paraId="4A33ECC3" w14:textId="77777777" w:rsidR="00726B76" w:rsidRPr="0056793B" w:rsidRDefault="00726B76" w:rsidP="00437E82">
      <w:pPr>
        <w:pStyle w:val="Titolo3"/>
        <w:tabs>
          <w:tab w:val="clear" w:pos="5220"/>
          <w:tab w:val="num" w:pos="1000"/>
        </w:tabs>
        <w:ind w:left="1000" w:hanging="900"/>
      </w:pPr>
      <w:bookmarkStart w:id="222" w:name="_Toc238442326"/>
      <w:r>
        <w:t>A</w:t>
      </w:r>
      <w:r w:rsidRPr="0056793B">
        <w:t xml:space="preserve">ttrezzature da lavoro in proprietà o in dotazione delle imprese </w:t>
      </w:r>
      <w:r w:rsidR="00EF676A">
        <w:t>appaltatrici</w:t>
      </w:r>
      <w:r w:rsidR="00EF676A" w:rsidRPr="0056793B">
        <w:t xml:space="preserve"> </w:t>
      </w:r>
      <w:r w:rsidRPr="0056793B">
        <w:t>e dei lavoratori autonomi</w:t>
      </w:r>
      <w:bookmarkEnd w:id="222"/>
    </w:p>
    <w:p w14:paraId="450EC58A" w14:textId="77777777" w:rsidR="005B7AAD" w:rsidRPr="00A045C8" w:rsidRDefault="00EF676A" w:rsidP="005B7AAD">
      <w:r w:rsidRPr="00A045C8">
        <w:t>L’impresa appaltatrice/lavorato</w:t>
      </w:r>
      <w:r w:rsidR="000850FA">
        <w:t>re autonomo si impegna affinché</w:t>
      </w:r>
      <w:r w:rsidRPr="00A045C8">
        <w:t xml:space="preserve"> </w:t>
      </w:r>
      <w:r w:rsidR="005B7AAD" w:rsidRPr="00A045C8">
        <w:t>le macch</w:t>
      </w:r>
      <w:r w:rsidR="000850FA">
        <w:t>ine e le attrezzature da lavoro</w:t>
      </w:r>
      <w:r w:rsidR="005B7AAD" w:rsidRPr="00A045C8">
        <w:t xml:space="preserve"> in dotazione </w:t>
      </w:r>
      <w:r w:rsidR="00427E35" w:rsidRPr="00A045C8">
        <w:t>al proprio personale</w:t>
      </w:r>
      <w:r w:rsidR="005B7AAD" w:rsidRPr="00A045C8">
        <w:t>:</w:t>
      </w:r>
    </w:p>
    <w:p w14:paraId="62BD0AA9" w14:textId="77777777" w:rsidR="005B7AAD" w:rsidRPr="00A045C8" w:rsidRDefault="00EF676A" w:rsidP="003D26C3">
      <w:pPr>
        <w:pStyle w:val="Puntato"/>
        <w:numPr>
          <w:ilvl w:val="0"/>
          <w:numId w:val="28"/>
        </w:numPr>
        <w:spacing w:line="240" w:lineRule="auto"/>
        <w:ind w:left="426"/>
      </w:pPr>
      <w:r w:rsidRPr="007615FE">
        <w:t xml:space="preserve">siano </w:t>
      </w:r>
      <w:r w:rsidR="005B7AAD" w:rsidRPr="007615FE">
        <w:t>rispondenti alle normative vigenti in materia di sicurezza ed igiene del lavoro, al</w:t>
      </w:r>
      <w:r w:rsidR="005C2375" w:rsidRPr="007615FE">
        <w:t xml:space="preserve"> D.Lgs.</w:t>
      </w:r>
      <w:r w:rsidR="007615FE" w:rsidRPr="007615FE">
        <w:t xml:space="preserve"> </w:t>
      </w:r>
      <w:r w:rsidR="005C2375" w:rsidRPr="007615FE">
        <w:t>17</w:t>
      </w:r>
      <w:r w:rsidR="007615FE" w:rsidRPr="007615FE">
        <w:t xml:space="preserve">/10 </w:t>
      </w:r>
      <w:r w:rsidR="005B7AAD" w:rsidRPr="007615FE">
        <w:t>e s.m.i., al D.Lgs. 81</w:t>
      </w:r>
      <w:r w:rsidR="005B7AAD" w:rsidRPr="00A045C8">
        <w:t xml:space="preserve">/08 </w:t>
      </w:r>
      <w:r w:rsidR="00427E35" w:rsidRPr="00A045C8">
        <w:t xml:space="preserve">e s.m.i </w:t>
      </w:r>
      <w:r w:rsidR="005B7AAD" w:rsidRPr="00A045C8">
        <w:t>e</w:t>
      </w:r>
      <w:r w:rsidR="00427E35" w:rsidRPr="00A045C8">
        <w:t>d</w:t>
      </w:r>
      <w:r w:rsidR="005B7AAD" w:rsidRPr="00A045C8">
        <w:t xml:space="preserve"> alle normative tecniche specifiche delle macchine e attrezzature stesse;</w:t>
      </w:r>
    </w:p>
    <w:p w14:paraId="094ED2D5" w14:textId="77777777" w:rsidR="005B7AAD" w:rsidRPr="00A045C8" w:rsidRDefault="0009640A" w:rsidP="003D26C3">
      <w:pPr>
        <w:pStyle w:val="Puntato"/>
        <w:numPr>
          <w:ilvl w:val="0"/>
          <w:numId w:val="28"/>
        </w:numPr>
        <w:spacing w:line="240" w:lineRule="auto"/>
        <w:ind w:left="426"/>
      </w:pPr>
      <w:r w:rsidRPr="00A045C8">
        <w:t xml:space="preserve">possiedano </w:t>
      </w:r>
      <w:r w:rsidR="005B7AAD" w:rsidRPr="00A045C8">
        <w:t xml:space="preserve">caratteristiche tecniche compatibili con le lavorazioni da eseguire e </w:t>
      </w:r>
      <w:r w:rsidRPr="00A045C8">
        <w:t xml:space="preserve">con </w:t>
      </w:r>
      <w:r w:rsidR="005B7AAD" w:rsidRPr="00A045C8">
        <w:t xml:space="preserve">l’ambiente nel quale vengono utilizzate, anche e soprattutto in relazione alle emissioni </w:t>
      </w:r>
      <w:r w:rsidR="00173D6B" w:rsidRPr="00A045C8">
        <w:t>da esse prodotte</w:t>
      </w:r>
      <w:r w:rsidR="005B7AAD" w:rsidRPr="00A045C8">
        <w:t>;</w:t>
      </w:r>
    </w:p>
    <w:p w14:paraId="2FFAFC43" w14:textId="77777777" w:rsidR="005B7AAD" w:rsidRPr="00A045C8" w:rsidRDefault="0009640A" w:rsidP="003D26C3">
      <w:pPr>
        <w:pStyle w:val="Puntato"/>
        <w:numPr>
          <w:ilvl w:val="0"/>
          <w:numId w:val="28"/>
        </w:numPr>
        <w:spacing w:line="240" w:lineRule="auto"/>
        <w:ind w:left="426"/>
      </w:pPr>
      <w:r w:rsidRPr="00A045C8">
        <w:t>siano</w:t>
      </w:r>
      <w:r w:rsidR="005B7AAD" w:rsidRPr="00A045C8">
        <w:t xml:space="preserve"> utilizzate e mantenute in totale sicurezza, come richiesto dal D.Lgs. 81/08 e secondo quanto riportato negli specifici manuali di uso e manutenzione ed in relazione alle specifiche esigenze degli ambienti di lavoro;</w:t>
      </w:r>
    </w:p>
    <w:p w14:paraId="4AAC69BC" w14:textId="77777777" w:rsidR="005B7AAD" w:rsidRDefault="0009640A" w:rsidP="003D26C3">
      <w:pPr>
        <w:pStyle w:val="Puntato"/>
        <w:numPr>
          <w:ilvl w:val="0"/>
          <w:numId w:val="28"/>
        </w:numPr>
        <w:spacing w:line="240" w:lineRule="auto"/>
        <w:ind w:left="426"/>
      </w:pPr>
      <w:r w:rsidRPr="00A045C8">
        <w:t>siano</w:t>
      </w:r>
      <w:r w:rsidR="005B7AAD" w:rsidRPr="00A045C8">
        <w:t xml:space="preserve"> custodit</w:t>
      </w:r>
      <w:r w:rsidRPr="00A045C8">
        <w:t>e</w:t>
      </w:r>
      <w:r w:rsidR="005B7AAD" w:rsidRPr="00A045C8">
        <w:t xml:space="preserve"> negli ambienti di lavoro </w:t>
      </w:r>
      <w:r w:rsidR="00751B3D" w:rsidRPr="00A045C8">
        <w:t>d</w:t>
      </w:r>
      <w:r w:rsidR="00B27836" w:rsidRPr="00A045C8">
        <w:t xml:space="preserve">i </w:t>
      </w:r>
      <w:r w:rsidR="009375A7" w:rsidRPr="00A045C8">
        <w:t>AIMAG</w:t>
      </w:r>
      <w:r w:rsidR="005B7AAD" w:rsidRPr="00A045C8">
        <w:t xml:space="preserve"> solo dopo averne concordato con </w:t>
      </w:r>
      <w:r w:rsidRPr="00A045C8">
        <w:t xml:space="preserve">il committente </w:t>
      </w:r>
      <w:r w:rsidR="005B7AAD" w:rsidRPr="00A045C8">
        <w:t>le specifiche</w:t>
      </w:r>
      <w:r w:rsidR="005B7AAD" w:rsidRPr="00583D78">
        <w:t xml:space="preserve"> modalità operative e comunque senza creare alcun pericolo per i lavoratori e le persone terze che possono transitare in ta</w:t>
      </w:r>
      <w:r w:rsidR="005B7AAD">
        <w:t>li ambienti in qualsiasi orario.</w:t>
      </w:r>
    </w:p>
    <w:p w14:paraId="53613181" w14:textId="77777777" w:rsidR="00437E82" w:rsidRPr="00583D78" w:rsidRDefault="00437E82" w:rsidP="003D26C3">
      <w:pPr>
        <w:pStyle w:val="Puntato"/>
      </w:pPr>
    </w:p>
    <w:p w14:paraId="52B50465" w14:textId="77777777" w:rsidR="00726B76" w:rsidRPr="0056793B" w:rsidRDefault="00726B76" w:rsidP="00437E82">
      <w:pPr>
        <w:pStyle w:val="Titolo3"/>
        <w:tabs>
          <w:tab w:val="clear" w:pos="5220"/>
          <w:tab w:val="num" w:pos="1000"/>
        </w:tabs>
        <w:ind w:left="1000" w:hanging="900"/>
      </w:pPr>
      <w:bookmarkStart w:id="223" w:name="_Toc238442327"/>
      <w:r>
        <w:t>A</w:t>
      </w:r>
      <w:r w:rsidRPr="0056793B">
        <w:t xml:space="preserve">ttrezzature da lavoro </w:t>
      </w:r>
      <w:r>
        <w:t>messe a disposizione dal committente</w:t>
      </w:r>
      <w:bookmarkEnd w:id="223"/>
    </w:p>
    <w:p w14:paraId="05766B11" w14:textId="77777777" w:rsidR="00726B76" w:rsidRDefault="002B42D8" w:rsidP="00726B76">
      <w:r>
        <w:t>Per il contratto in oggetto il datore di lavoro committente</w:t>
      </w:r>
      <w:r w:rsidR="009A68E9">
        <w:t>:</w:t>
      </w:r>
    </w:p>
    <w:p w14:paraId="2AF60C85" w14:textId="77777777" w:rsidR="004E7805" w:rsidRPr="00A045C8" w:rsidRDefault="003D26C3" w:rsidP="00C20A5B">
      <w:pPr>
        <w:ind w:left="284" w:hanging="284"/>
      </w:pPr>
      <w:r>
        <w:rPr>
          <w:rFonts w:cs="Arial"/>
        </w:rPr>
        <w:fldChar w:fldCharType="begin">
          <w:ffData>
            <w:name w:val=""/>
            <w:enabled/>
            <w:calcOnExit/>
            <w:helpText w:type="text" w:val="X"/>
            <w:checkBox>
              <w:size w:val="18"/>
              <w:default w:val="0"/>
            </w:checkBox>
          </w:ffData>
        </w:fldChar>
      </w:r>
      <w:r>
        <w:rPr>
          <w:rFonts w:cs="Arial"/>
        </w:rPr>
        <w:instrText xml:space="preserve"> FORMCHECKBOX </w:instrText>
      </w:r>
      <w:r>
        <w:rPr>
          <w:rFonts w:cs="Arial"/>
        </w:rPr>
      </w:r>
      <w:r>
        <w:rPr>
          <w:rFonts w:cs="Arial"/>
        </w:rPr>
        <w:fldChar w:fldCharType="separate"/>
      </w:r>
      <w:r>
        <w:rPr>
          <w:rFonts w:cs="Arial"/>
        </w:rPr>
        <w:fldChar w:fldCharType="end"/>
      </w:r>
      <w:r w:rsidR="009A68E9">
        <w:rPr>
          <w:sz w:val="24"/>
          <w:szCs w:val="24"/>
        </w:rPr>
        <w:t xml:space="preserve"> </w:t>
      </w:r>
      <w:r w:rsidR="009A68E9" w:rsidRPr="009A68E9">
        <w:t>n</w:t>
      </w:r>
      <w:r w:rsidR="002B42D8">
        <w:t xml:space="preserve">on mette a disposizione </w:t>
      </w:r>
      <w:r w:rsidR="004E7805">
        <w:t xml:space="preserve">dell’impresa </w:t>
      </w:r>
      <w:r w:rsidR="00FE6B30">
        <w:t>appaltatrice</w:t>
      </w:r>
      <w:r w:rsidR="004E7805">
        <w:t xml:space="preserve"> o del lavoratore autonomo operante nelle a</w:t>
      </w:r>
      <w:r w:rsidR="000850FA">
        <w:t xml:space="preserve">ttività previste nel contratto </w:t>
      </w:r>
      <w:r w:rsidR="004E7805">
        <w:t xml:space="preserve">alcuna </w:t>
      </w:r>
      <w:r w:rsidR="004E7805" w:rsidRPr="00A045C8">
        <w:t>attrezzatura</w:t>
      </w:r>
      <w:r w:rsidR="00FE6B30" w:rsidRPr="00A045C8">
        <w:t>/</w:t>
      </w:r>
      <w:r w:rsidR="008B10C8" w:rsidRPr="00A045C8">
        <w:t>macchina</w:t>
      </w:r>
      <w:r w:rsidR="004E7805" w:rsidRPr="00A045C8">
        <w:t xml:space="preserve"> di lavoro;</w:t>
      </w:r>
    </w:p>
    <w:p w14:paraId="3C4B1DA3" w14:textId="77777777" w:rsidR="004A34FB" w:rsidRDefault="005A73E7" w:rsidP="004A34FB">
      <w:pPr>
        <w:ind w:left="284" w:hanging="284"/>
      </w:pPr>
      <w:r>
        <w:rPr>
          <w:rFonts w:cs="Arial"/>
        </w:rPr>
        <w:fldChar w:fldCharType="begin">
          <w:ffData>
            <w:name w:val=""/>
            <w:enabled/>
            <w:calcOnExit/>
            <w:helpText w:type="text" w:val="X"/>
            <w:checkBox>
              <w:size w:val="18"/>
              <w:default w:val="0"/>
            </w:checkBox>
          </w:ffData>
        </w:fldChar>
      </w:r>
      <w:r>
        <w:rPr>
          <w:rFonts w:cs="Arial"/>
        </w:rPr>
        <w:instrText xml:space="preserve"> FORMCHECKBOX </w:instrText>
      </w:r>
      <w:r>
        <w:rPr>
          <w:rFonts w:cs="Arial"/>
        </w:rPr>
      </w:r>
      <w:r>
        <w:rPr>
          <w:rFonts w:cs="Arial"/>
        </w:rPr>
        <w:fldChar w:fldCharType="separate"/>
      </w:r>
      <w:r>
        <w:rPr>
          <w:rFonts w:cs="Arial"/>
        </w:rPr>
        <w:fldChar w:fldCharType="end"/>
      </w:r>
      <w:r w:rsidR="004A34FB" w:rsidRPr="00A045C8">
        <w:rPr>
          <w:sz w:val="24"/>
          <w:szCs w:val="24"/>
        </w:rPr>
        <w:t xml:space="preserve"> </w:t>
      </w:r>
      <w:r w:rsidR="004A34FB" w:rsidRPr="00A045C8">
        <w:t>mette a disposizione dell’impresa appaltatrice o del lavoratore autonomo le attrezzature/macchine</w:t>
      </w:r>
      <w:r w:rsidR="00153E84">
        <w:t xml:space="preserve"> </w:t>
      </w:r>
      <w:r w:rsidR="00106F3C">
        <w:t>riportate nel modello DUVRI 06</w:t>
      </w:r>
    </w:p>
    <w:p w14:paraId="28BCCF75" w14:textId="77777777" w:rsidR="00934B05" w:rsidRPr="0056793B" w:rsidRDefault="00934B05" w:rsidP="00A17DFB">
      <w:pPr>
        <w:pStyle w:val="Titolo2"/>
      </w:pPr>
      <w:bookmarkStart w:id="224" w:name="_Toc241515789"/>
      <w:r>
        <w:t>Utilizzo di sostanze, prodotti e preparati pericolosi</w:t>
      </w:r>
      <w:bookmarkEnd w:id="224"/>
    </w:p>
    <w:p w14:paraId="6E6F7BCA" w14:textId="77777777" w:rsidR="00934B05" w:rsidRDefault="00934B05" w:rsidP="00934B05"/>
    <w:p w14:paraId="45ECEEBE" w14:textId="77777777" w:rsidR="00934B05" w:rsidRPr="004D63F8" w:rsidRDefault="00934B05" w:rsidP="00934B05">
      <w:pPr>
        <w:rPr>
          <w:rFonts w:cs="Arial"/>
        </w:rPr>
      </w:pPr>
      <w:r w:rsidRPr="004D63F8">
        <w:rPr>
          <w:rFonts w:cs="Arial"/>
        </w:rPr>
        <w:t xml:space="preserve">Le sostanze, i prodotti e i preparati usati </w:t>
      </w:r>
      <w:r>
        <w:rPr>
          <w:rFonts w:cs="Arial"/>
        </w:rPr>
        <w:t>dall’impresa appaltatrice/lavoratore autonomo</w:t>
      </w:r>
      <w:r w:rsidRPr="004D63F8">
        <w:rPr>
          <w:rFonts w:cs="Arial"/>
        </w:rPr>
        <w:t xml:space="preserve"> che risultano essere potenzialmente pericolosi dovranno:</w:t>
      </w:r>
    </w:p>
    <w:p w14:paraId="2D8FBA54" w14:textId="77777777" w:rsidR="00934B05" w:rsidRPr="004D63F8" w:rsidRDefault="00934B05" w:rsidP="00934B05">
      <w:pPr>
        <w:widowControl/>
        <w:numPr>
          <w:ilvl w:val="0"/>
          <w:numId w:val="10"/>
        </w:numPr>
        <w:rPr>
          <w:rFonts w:cs="Arial"/>
        </w:rPr>
      </w:pPr>
      <w:r w:rsidRPr="004D63F8">
        <w:rPr>
          <w:rFonts w:cs="Arial"/>
        </w:rPr>
        <w:t>essere utilizzati nel pieno rispetto della normativa previgente e di quanto indicato nelle relative schede di sicurezza;</w:t>
      </w:r>
    </w:p>
    <w:p w14:paraId="7DEBF10B" w14:textId="77777777" w:rsidR="00934B05" w:rsidRPr="004D63F8" w:rsidRDefault="00934B05" w:rsidP="00934B05">
      <w:pPr>
        <w:widowControl/>
        <w:numPr>
          <w:ilvl w:val="0"/>
          <w:numId w:val="10"/>
        </w:numPr>
        <w:rPr>
          <w:rFonts w:cs="Arial"/>
        </w:rPr>
      </w:pPr>
      <w:r w:rsidRPr="004D63F8">
        <w:rPr>
          <w:rFonts w:cs="Arial"/>
        </w:rPr>
        <w:t xml:space="preserve">essere custoditi negli ambienti di lavoro solo dopo averne concordato con </w:t>
      </w:r>
      <w:r w:rsidR="00184AF5">
        <w:rPr>
          <w:rFonts w:cs="Arial"/>
        </w:rPr>
        <w:t xml:space="preserve">il </w:t>
      </w:r>
      <w:r w:rsidR="00184AF5">
        <w:t xml:space="preserve">Referente del contratto di </w:t>
      </w:r>
      <w:r w:rsidR="00184AF5" w:rsidRPr="00E0486E">
        <w:t>Aimag</w:t>
      </w:r>
      <w:r w:rsidR="00184AF5" w:rsidRPr="004D63F8">
        <w:rPr>
          <w:rFonts w:cs="Arial"/>
        </w:rPr>
        <w:t xml:space="preserve"> </w:t>
      </w:r>
      <w:r w:rsidRPr="004D63F8">
        <w:rPr>
          <w:rFonts w:cs="Arial"/>
        </w:rPr>
        <w:t>gli specifici locali nei quali custodirli e le specifiche modalità operative per l’accesso a tali locali, che deve comunque essere riservato al solo personale addetto;</w:t>
      </w:r>
    </w:p>
    <w:p w14:paraId="5F8B2C9A" w14:textId="77777777" w:rsidR="00934B05" w:rsidRPr="004D63F8" w:rsidRDefault="00934B05" w:rsidP="00934B05">
      <w:pPr>
        <w:widowControl/>
        <w:numPr>
          <w:ilvl w:val="0"/>
          <w:numId w:val="10"/>
        </w:numPr>
        <w:rPr>
          <w:rFonts w:cs="Arial"/>
        </w:rPr>
      </w:pPr>
      <w:r w:rsidRPr="004D63F8">
        <w:rPr>
          <w:rFonts w:cs="Arial"/>
        </w:rPr>
        <w:t>avere sovrimpresso, in maniera ben visibile sulle loro confezioni, l’indicazione relativa alla eventuale pericolosità e nocività dei prodotti stessi.</w:t>
      </w:r>
    </w:p>
    <w:p w14:paraId="793B08A7" w14:textId="77777777" w:rsidR="00726B76" w:rsidRDefault="00934B05" w:rsidP="00DA6319">
      <w:pPr>
        <w:widowControl/>
        <w:rPr>
          <w:rFonts w:cs="Arial"/>
        </w:rPr>
      </w:pPr>
      <w:r w:rsidRPr="004D63F8">
        <w:rPr>
          <w:rFonts w:cs="Arial"/>
        </w:rPr>
        <w:t>In caso di sversamento</w:t>
      </w:r>
      <w:r w:rsidR="00123BE1" w:rsidRPr="00123BE1">
        <w:rPr>
          <w:rFonts w:cs="Arial"/>
        </w:rPr>
        <w:t xml:space="preserve"> </w:t>
      </w:r>
      <w:r w:rsidR="00123BE1" w:rsidRPr="004D63F8">
        <w:rPr>
          <w:rFonts w:cs="Arial"/>
        </w:rPr>
        <w:t>di sostanze liquide</w:t>
      </w:r>
      <w:r w:rsidR="00123BE1">
        <w:rPr>
          <w:rFonts w:cs="Arial"/>
        </w:rPr>
        <w:t xml:space="preserve">,  </w:t>
      </w:r>
      <w:r w:rsidRPr="004D63F8">
        <w:rPr>
          <w:rFonts w:cs="Arial"/>
        </w:rPr>
        <w:t xml:space="preserve">arieggiare il locale ovvero la zona, utilizzare, secondo le istruzioni, i kit di assorbimento che devono essere presenti nel </w:t>
      </w:r>
      <w:r>
        <w:rPr>
          <w:rFonts w:cs="Arial"/>
        </w:rPr>
        <w:t>luogo di lavoro</w:t>
      </w:r>
      <w:r w:rsidRPr="004D63F8">
        <w:rPr>
          <w:rFonts w:cs="Arial"/>
        </w:rPr>
        <w:t xml:space="preserve"> qualora si utilizzino tali sostanze e porre il tutto in contenitori all'uopo predisposti (contenitori di rifiuti compatibili), evitando di usare apparecchi alimentati ad energia elettrica che possono costituire innesco di una eventuale miscela infiammabile ovvero esplosiva presente; comportarsi scrupolosamente secondo quanto previsto dalle istruzioni contenute nelle apposite "schede di rischio" che devono essere presenti sul posto e che devono accompagnare le sostanze ed essere a disposizione per la continua consultazione da parte </w:t>
      </w:r>
      <w:r w:rsidRPr="004D63F8">
        <w:rPr>
          <w:rFonts w:cs="Arial"/>
        </w:rPr>
        <w:lastRenderedPageBreak/>
        <w:t>degli operatori.</w:t>
      </w:r>
      <w:r w:rsidR="00E7390E" w:rsidRPr="00E7390E">
        <w:rPr>
          <w:rFonts w:cs="Arial"/>
        </w:rPr>
        <w:t xml:space="preserve"> </w:t>
      </w:r>
      <w:r w:rsidR="00DB2C22">
        <w:rPr>
          <w:rFonts w:cs="Arial"/>
        </w:rPr>
        <w:t xml:space="preserve"> </w:t>
      </w:r>
      <w:r w:rsidR="00E7390E">
        <w:rPr>
          <w:rFonts w:cs="Arial"/>
        </w:rPr>
        <w:t xml:space="preserve">L’impresa </w:t>
      </w:r>
      <w:r w:rsidR="00DB2C22">
        <w:rPr>
          <w:rFonts w:cs="Arial"/>
        </w:rPr>
        <w:t xml:space="preserve">appaltatrice/lavoratore autonomo </w:t>
      </w:r>
      <w:r w:rsidR="00E7390E">
        <w:rPr>
          <w:rFonts w:cs="Arial"/>
        </w:rPr>
        <w:t xml:space="preserve">si impegna ad avvisare immediatamente </w:t>
      </w:r>
      <w:r w:rsidR="00E7390E" w:rsidRPr="00184AF5">
        <w:rPr>
          <w:rFonts w:cs="Arial"/>
        </w:rPr>
        <w:t xml:space="preserve">il </w:t>
      </w:r>
      <w:r w:rsidR="00184AF5">
        <w:t xml:space="preserve">Referente del contratto di </w:t>
      </w:r>
      <w:r w:rsidR="00184AF5" w:rsidRPr="00E0486E">
        <w:t>Aimag</w:t>
      </w:r>
      <w:r w:rsidR="00E7390E" w:rsidRPr="00184AF5">
        <w:rPr>
          <w:rFonts w:cs="Arial"/>
        </w:rPr>
        <w:t>, con il quale concordare eventuali ulteriori o differenti interventi.</w:t>
      </w:r>
    </w:p>
    <w:p w14:paraId="68C7E068" w14:textId="77777777" w:rsidR="00BC0740" w:rsidRPr="00DD036B" w:rsidRDefault="00BC0740" w:rsidP="00DA6319">
      <w:pPr>
        <w:widowControl/>
        <w:rPr>
          <w:rFonts w:cs="Arial"/>
          <w:sz w:val="16"/>
          <w:szCs w:val="16"/>
        </w:rPr>
      </w:pPr>
    </w:p>
    <w:p w14:paraId="56F8EBCB" w14:textId="77777777" w:rsidR="005B7AAD" w:rsidRPr="0056793B" w:rsidRDefault="005B7AAD" w:rsidP="00A17DFB">
      <w:pPr>
        <w:pStyle w:val="Titolo2"/>
      </w:pPr>
      <w:bookmarkStart w:id="225" w:name="_Toc216968669"/>
      <w:bookmarkStart w:id="226" w:name="_Toc238442328"/>
      <w:r>
        <w:t>Gestione dei subappalti</w:t>
      </w:r>
      <w:bookmarkEnd w:id="225"/>
      <w:bookmarkEnd w:id="226"/>
    </w:p>
    <w:p w14:paraId="267AA7CF" w14:textId="77777777" w:rsidR="00726B76" w:rsidRPr="0079328B" w:rsidRDefault="0026190F" w:rsidP="005B7AAD">
      <w:r w:rsidRPr="0079328B">
        <w:t xml:space="preserve">L’impresa appaltatrice </w:t>
      </w:r>
      <w:r w:rsidR="00657E0D" w:rsidRPr="0079328B">
        <w:t>si impegna a</w:t>
      </w:r>
      <w:r w:rsidRPr="0079328B">
        <w:t>:</w:t>
      </w:r>
    </w:p>
    <w:p w14:paraId="4A847A9A" w14:textId="77777777" w:rsidR="00B15F72" w:rsidRPr="0079328B" w:rsidRDefault="00B15F72" w:rsidP="003D26C3">
      <w:pPr>
        <w:pStyle w:val="Puntato"/>
        <w:numPr>
          <w:ilvl w:val="0"/>
          <w:numId w:val="29"/>
        </w:numPr>
        <w:spacing w:line="240" w:lineRule="auto"/>
        <w:ind w:left="426"/>
      </w:pPr>
      <w:r w:rsidRPr="0079328B">
        <w:t>segnalare al committente l’esigenza di utilizzo di nuove imprese subappaltatrici/lavoratori autonomi</w:t>
      </w:r>
      <w:r w:rsidR="000850FA">
        <w:t>, chiedendone l’autorizzazione,</w:t>
      </w:r>
    </w:p>
    <w:p w14:paraId="57604DF2" w14:textId="77777777" w:rsidR="00DA6319" w:rsidRDefault="003F1FFD" w:rsidP="003D26C3">
      <w:pPr>
        <w:pStyle w:val="Puntato"/>
        <w:numPr>
          <w:ilvl w:val="0"/>
          <w:numId w:val="29"/>
        </w:numPr>
        <w:spacing w:line="240" w:lineRule="auto"/>
        <w:ind w:left="426"/>
      </w:pPr>
      <w:r w:rsidRPr="0079328B">
        <w:t xml:space="preserve">se già previsti nel presente DUVRI, a </w:t>
      </w:r>
      <w:r w:rsidR="00657E0D" w:rsidRPr="0079328B">
        <w:t>garantire la presenza</w:t>
      </w:r>
      <w:r w:rsidR="00FE36F9" w:rsidRPr="0079328B">
        <w:t>,</w:t>
      </w:r>
      <w:r w:rsidR="00657E0D" w:rsidRPr="0079328B">
        <w:t xml:space="preserve"> </w:t>
      </w:r>
      <w:r w:rsidR="00FE36F9" w:rsidRPr="0079328B">
        <w:t xml:space="preserve">sui luoghi di lavoro contrattualmente definiti, </w:t>
      </w:r>
      <w:r w:rsidR="00657E0D" w:rsidRPr="0079328B">
        <w:t>di imprese subappalta</w:t>
      </w:r>
      <w:r w:rsidR="00130B4A">
        <w:t>t</w:t>
      </w:r>
      <w:r w:rsidR="00657E0D" w:rsidRPr="0079328B">
        <w:t xml:space="preserve">rici e/o lavoratori autonomi qualificati, previa verifica idoneità tecnico professionale secondo </w:t>
      </w:r>
      <w:r w:rsidR="00FE36F9" w:rsidRPr="0079328B">
        <w:t xml:space="preserve">le </w:t>
      </w:r>
      <w:r w:rsidR="00657E0D" w:rsidRPr="0079328B">
        <w:t>disposizioni del D.Lgs. 81/08</w:t>
      </w:r>
      <w:r w:rsidR="00E6740C">
        <w:t xml:space="preserve"> e s.m.i</w:t>
      </w:r>
      <w:r w:rsidR="00130B4A">
        <w:t>.</w:t>
      </w:r>
      <w:bookmarkStart w:id="227" w:name="_Toc193797744"/>
      <w:bookmarkStart w:id="228" w:name="_Toc193799443"/>
      <w:bookmarkStart w:id="229" w:name="_Toc193801127"/>
      <w:bookmarkStart w:id="230" w:name="_Toc193801350"/>
      <w:bookmarkStart w:id="231" w:name="_Toc193803682"/>
      <w:bookmarkStart w:id="232" w:name="_Toc193806578"/>
      <w:bookmarkStart w:id="233" w:name="_Toc193807070"/>
      <w:bookmarkStart w:id="234" w:name="_Toc200270214"/>
      <w:bookmarkStart w:id="235" w:name="_Toc202344112"/>
      <w:bookmarkStart w:id="236" w:name="_Toc208641887"/>
      <w:bookmarkStart w:id="237" w:name="_Toc214097559"/>
      <w:bookmarkStart w:id="238" w:name="_Toc214097987"/>
      <w:bookmarkStart w:id="239" w:name="_Toc216089259"/>
      <w:bookmarkStart w:id="240" w:name="_Toc216968670"/>
      <w:bookmarkStart w:id="241" w:name="_Toc238442330"/>
    </w:p>
    <w:p w14:paraId="249B1B40" w14:textId="77777777" w:rsidR="00BC0740" w:rsidRPr="00DD036B" w:rsidRDefault="00BC0740" w:rsidP="003D26C3">
      <w:pPr>
        <w:pStyle w:val="Puntato"/>
        <w:rPr>
          <w:sz w:val="16"/>
          <w:szCs w:val="16"/>
        </w:rPr>
      </w:pPr>
    </w:p>
    <w:p w14:paraId="6D713406" w14:textId="77777777" w:rsidR="00DA6319" w:rsidRDefault="00DA6319" w:rsidP="00DA6319">
      <w:pPr>
        <w:pStyle w:val="Titolo1"/>
        <w:pageBreakBefore w:val="0"/>
      </w:pPr>
      <w:r w:rsidRPr="00DA6319">
        <w:t>Analisi dei costi relativi</w:t>
      </w:r>
      <w:r>
        <w:t xml:space="preserve"> alla sicurezza</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p>
    <w:p w14:paraId="2AE5B8DA" w14:textId="77777777" w:rsidR="00843771" w:rsidRDefault="00DA6319" w:rsidP="00DA6319">
      <w:r w:rsidRPr="00CF28C0">
        <w:t>Per i lavori oggetto del presente contratto d’appalto i costi per la sicurezza sono</w:t>
      </w:r>
      <w:r w:rsidRPr="00B22991">
        <w:t xml:space="preserve"> </w:t>
      </w:r>
      <w:r w:rsidRPr="00B14C8D">
        <w:t>stimati in</w:t>
      </w:r>
      <w:r>
        <w:t>:</w:t>
      </w:r>
      <w:r w:rsidRPr="00B14C8D">
        <w:t xml:space="preserve"> </w:t>
      </w:r>
      <w:r w:rsidR="00DD036B">
        <w:t xml:space="preserve"> </w:t>
      </w:r>
      <w:r w:rsidR="00AF03E7">
        <w:t>Euro zero/00</w:t>
      </w:r>
    </w:p>
    <w:p w14:paraId="49F1419C" w14:textId="77777777" w:rsidR="00DD036B" w:rsidRDefault="00DD036B" w:rsidP="00DA6319"/>
    <w:tbl>
      <w:tblPr>
        <w:tblStyle w:val="Grigliatabella"/>
        <w:tblW w:w="9084" w:type="dxa"/>
        <w:tblLook w:val="04A0" w:firstRow="1" w:lastRow="0" w:firstColumn="1" w:lastColumn="0" w:noHBand="0" w:noVBand="1"/>
        <w:tblPrChange w:id="242" w:author="Gianni Pozzetti" w:date="2025-03-28T15:01:00Z" w16du:dateUtc="2025-03-28T14:01:00Z">
          <w:tblPr>
            <w:tblStyle w:val="Grigliatabella"/>
            <w:tblW w:w="9084" w:type="dxa"/>
            <w:tblLook w:val="04A0" w:firstRow="1" w:lastRow="0" w:firstColumn="1" w:lastColumn="0" w:noHBand="0" w:noVBand="1"/>
          </w:tblPr>
        </w:tblPrChange>
      </w:tblPr>
      <w:tblGrid>
        <w:gridCol w:w="2696"/>
        <w:gridCol w:w="937"/>
        <w:gridCol w:w="1816"/>
        <w:gridCol w:w="1818"/>
        <w:gridCol w:w="1817"/>
        <w:tblGridChange w:id="243">
          <w:tblGrid>
            <w:gridCol w:w="2696"/>
            <w:gridCol w:w="937"/>
            <w:gridCol w:w="1816"/>
            <w:gridCol w:w="1818"/>
            <w:gridCol w:w="1817"/>
          </w:tblGrid>
        </w:tblGridChange>
      </w:tblGrid>
      <w:tr w:rsidR="00843771" w14:paraId="09FEB599" w14:textId="77777777" w:rsidTr="00F107E9">
        <w:trPr>
          <w:trHeight w:val="632"/>
          <w:trPrChange w:id="244" w:author="Gianni Pozzetti" w:date="2025-03-28T15:01:00Z" w16du:dateUtc="2025-03-28T14:01:00Z">
            <w:trPr>
              <w:trHeight w:val="632"/>
            </w:trPr>
          </w:trPrChange>
        </w:trPr>
        <w:tc>
          <w:tcPr>
            <w:tcW w:w="2696" w:type="dxa"/>
            <w:tcBorders>
              <w:bottom w:val="single" w:sz="4" w:space="0" w:color="auto"/>
            </w:tcBorders>
            <w:shd w:val="clear" w:color="auto" w:fill="D9D9D9" w:themeFill="background1" w:themeFillShade="D9"/>
            <w:vAlign w:val="center"/>
            <w:tcPrChange w:id="245" w:author="Gianni Pozzetti" w:date="2025-03-28T15:01:00Z" w16du:dateUtc="2025-03-28T14:01:00Z">
              <w:tcPr>
                <w:tcW w:w="2696" w:type="dxa"/>
                <w:shd w:val="clear" w:color="auto" w:fill="D9D9D9" w:themeFill="background1" w:themeFillShade="D9"/>
                <w:vAlign w:val="center"/>
              </w:tcPr>
            </w:tcPrChange>
          </w:tcPr>
          <w:p w14:paraId="476EE346" w14:textId="77777777" w:rsidR="00843771" w:rsidRDefault="00843771" w:rsidP="00843771">
            <w:pPr>
              <w:jc w:val="left"/>
            </w:pPr>
            <w:r w:rsidRPr="00E37251">
              <w:t>Misura di prevenzione e protezione</w:t>
            </w:r>
          </w:p>
        </w:tc>
        <w:tc>
          <w:tcPr>
            <w:tcW w:w="937" w:type="dxa"/>
            <w:tcBorders>
              <w:bottom w:val="single" w:sz="4" w:space="0" w:color="auto"/>
            </w:tcBorders>
            <w:shd w:val="clear" w:color="auto" w:fill="D9D9D9" w:themeFill="background1" w:themeFillShade="D9"/>
            <w:vAlign w:val="center"/>
            <w:tcPrChange w:id="246" w:author="Gianni Pozzetti" w:date="2025-03-28T15:01:00Z" w16du:dateUtc="2025-03-28T14:01:00Z">
              <w:tcPr>
                <w:tcW w:w="937" w:type="dxa"/>
                <w:shd w:val="clear" w:color="auto" w:fill="D9D9D9" w:themeFill="background1" w:themeFillShade="D9"/>
                <w:vAlign w:val="center"/>
              </w:tcPr>
            </w:tcPrChange>
          </w:tcPr>
          <w:p w14:paraId="0411D9F6" w14:textId="77777777" w:rsidR="00843771" w:rsidRDefault="00843771" w:rsidP="00843771">
            <w:pPr>
              <w:jc w:val="left"/>
            </w:pPr>
            <w:r w:rsidRPr="005617C3">
              <w:t>U.M.</w:t>
            </w:r>
          </w:p>
        </w:tc>
        <w:tc>
          <w:tcPr>
            <w:tcW w:w="1816" w:type="dxa"/>
            <w:tcBorders>
              <w:bottom w:val="single" w:sz="4" w:space="0" w:color="auto"/>
            </w:tcBorders>
            <w:shd w:val="clear" w:color="auto" w:fill="D9D9D9" w:themeFill="background1" w:themeFillShade="D9"/>
            <w:vAlign w:val="center"/>
            <w:tcPrChange w:id="247" w:author="Gianni Pozzetti" w:date="2025-03-28T15:01:00Z" w16du:dateUtc="2025-03-28T14:01:00Z">
              <w:tcPr>
                <w:tcW w:w="1816" w:type="dxa"/>
                <w:shd w:val="clear" w:color="auto" w:fill="D9D9D9" w:themeFill="background1" w:themeFillShade="D9"/>
                <w:vAlign w:val="center"/>
              </w:tcPr>
            </w:tcPrChange>
          </w:tcPr>
          <w:p w14:paraId="3BE36A90" w14:textId="77777777" w:rsidR="00843771" w:rsidRDefault="00843771" w:rsidP="00843771">
            <w:pPr>
              <w:jc w:val="left"/>
            </w:pPr>
            <w:r w:rsidRPr="005617C3">
              <w:t>Costo Unitario (€)</w:t>
            </w:r>
          </w:p>
        </w:tc>
        <w:tc>
          <w:tcPr>
            <w:tcW w:w="1818" w:type="dxa"/>
            <w:tcBorders>
              <w:bottom w:val="single" w:sz="4" w:space="0" w:color="auto"/>
            </w:tcBorders>
            <w:shd w:val="clear" w:color="auto" w:fill="D9D9D9" w:themeFill="background1" w:themeFillShade="D9"/>
            <w:vAlign w:val="center"/>
            <w:tcPrChange w:id="248" w:author="Gianni Pozzetti" w:date="2025-03-28T15:01:00Z" w16du:dateUtc="2025-03-28T14:01:00Z">
              <w:tcPr>
                <w:tcW w:w="1818" w:type="dxa"/>
                <w:shd w:val="clear" w:color="auto" w:fill="D9D9D9" w:themeFill="background1" w:themeFillShade="D9"/>
                <w:vAlign w:val="center"/>
              </w:tcPr>
            </w:tcPrChange>
          </w:tcPr>
          <w:p w14:paraId="1E7BF8FF" w14:textId="77777777" w:rsidR="00843771" w:rsidRDefault="00843771" w:rsidP="00843771">
            <w:pPr>
              <w:jc w:val="left"/>
            </w:pPr>
            <w:r w:rsidRPr="005617C3">
              <w:t>Quantita'</w:t>
            </w:r>
          </w:p>
        </w:tc>
        <w:tc>
          <w:tcPr>
            <w:tcW w:w="1817" w:type="dxa"/>
            <w:shd w:val="clear" w:color="auto" w:fill="D9D9D9" w:themeFill="background1" w:themeFillShade="D9"/>
            <w:vAlign w:val="center"/>
            <w:tcPrChange w:id="249" w:author="Gianni Pozzetti" w:date="2025-03-28T15:01:00Z" w16du:dateUtc="2025-03-28T14:01:00Z">
              <w:tcPr>
                <w:tcW w:w="1817" w:type="dxa"/>
                <w:shd w:val="clear" w:color="auto" w:fill="D9D9D9" w:themeFill="background1" w:themeFillShade="D9"/>
                <w:vAlign w:val="center"/>
              </w:tcPr>
            </w:tcPrChange>
          </w:tcPr>
          <w:p w14:paraId="150C0A95" w14:textId="77777777" w:rsidR="00843771" w:rsidRDefault="00843771" w:rsidP="00843771">
            <w:pPr>
              <w:jc w:val="left"/>
            </w:pPr>
            <w:r w:rsidRPr="005617C3">
              <w:t>Totale</w:t>
            </w:r>
            <w:r w:rsidR="00AF03E7">
              <w:t xml:space="preserve"> </w:t>
            </w:r>
            <w:r w:rsidR="00AF03E7" w:rsidRPr="005617C3">
              <w:t>(€)</w:t>
            </w:r>
          </w:p>
        </w:tc>
      </w:tr>
      <w:tr w:rsidR="00F107E9" w14:paraId="1DFEA13F" w14:textId="77777777" w:rsidTr="001E00C7">
        <w:trPr>
          <w:trHeight w:val="385"/>
        </w:trPr>
        <w:tc>
          <w:tcPr>
            <w:tcW w:w="7267" w:type="dxa"/>
            <w:gridSpan w:val="4"/>
            <w:tcBorders>
              <w:right w:val="single" w:sz="4" w:space="0" w:color="auto"/>
            </w:tcBorders>
            <w:vAlign w:val="center"/>
          </w:tcPr>
          <w:p w14:paraId="6CE0BE47" w14:textId="336DCCFA" w:rsidR="00F107E9" w:rsidRDefault="00F107E9" w:rsidP="00DA6319">
            <w:ins w:id="250" w:author="Gianni Pozzetti" w:date="2025-03-28T14:58:00Z" w16du:dateUtc="2025-03-28T13:58:00Z">
              <w:r>
                <w:t>Incontri di coordinamento per condivisione misure di sicurezza da porre in atto per la riduzione dei rischi</w:t>
              </w:r>
            </w:ins>
            <w:ins w:id="251" w:author="Gianni Pozzetti" w:date="2025-03-28T14:59:00Z" w16du:dateUtc="2025-03-28T13:59:00Z">
              <w:r>
                <w:t xml:space="preserve"> di interferenza presso i siti</w:t>
              </w:r>
            </w:ins>
          </w:p>
        </w:tc>
        <w:tc>
          <w:tcPr>
            <w:tcW w:w="1817" w:type="dxa"/>
            <w:tcBorders>
              <w:left w:val="single" w:sz="4" w:space="0" w:color="auto"/>
            </w:tcBorders>
            <w:vAlign w:val="center"/>
          </w:tcPr>
          <w:p w14:paraId="04F09E89" w14:textId="32CCD0EF" w:rsidR="00F107E9" w:rsidRDefault="00BE0C9D" w:rsidP="00DA6319">
            <w:ins w:id="252" w:author="Gianni Pozzetti" w:date="2025-03-28T15:01:00Z" w16du:dateUtc="2025-03-28T14:01:00Z">
              <w:r>
                <w:t>€ 100</w:t>
              </w:r>
            </w:ins>
          </w:p>
        </w:tc>
      </w:tr>
      <w:tr w:rsidR="00BE0C9D" w14:paraId="2F64B2F7" w14:textId="77777777" w:rsidTr="001E00C7">
        <w:trPr>
          <w:trHeight w:val="385"/>
          <w:ins w:id="253" w:author="Gianni Pozzetti" w:date="2025-03-28T15:02:00Z"/>
        </w:trPr>
        <w:tc>
          <w:tcPr>
            <w:tcW w:w="7267" w:type="dxa"/>
            <w:gridSpan w:val="4"/>
            <w:tcBorders>
              <w:right w:val="single" w:sz="4" w:space="0" w:color="auto"/>
            </w:tcBorders>
            <w:vAlign w:val="center"/>
          </w:tcPr>
          <w:p w14:paraId="364D6EDE" w14:textId="0A1DA0FE" w:rsidR="00BE0C9D" w:rsidRDefault="00BE0C9D" w:rsidP="00DA6319">
            <w:pPr>
              <w:rPr>
                <w:ins w:id="254" w:author="Gianni Pozzetti" w:date="2025-03-28T15:02:00Z" w16du:dateUtc="2025-03-28T14:02:00Z"/>
              </w:rPr>
            </w:pPr>
            <w:ins w:id="255" w:author="Gianni Pozzetti" w:date="2025-03-28T15:02:00Z" w16du:dateUtc="2025-03-28T14:02:00Z">
              <w:r>
                <w:t>Formazione sulle procedure di emergenza da mettere in atto nei siti in caso di emergenza: figu</w:t>
              </w:r>
            </w:ins>
            <w:ins w:id="256" w:author="Gianni Pozzetti" w:date="2025-03-28T15:03:00Z" w16du:dateUtc="2025-03-28T14:03:00Z">
              <w:r>
                <w:t>re Aimag da allertare, presdi di sicurezza, coordinamento per intervento in caso di emergenza</w:t>
              </w:r>
            </w:ins>
          </w:p>
        </w:tc>
        <w:tc>
          <w:tcPr>
            <w:tcW w:w="1817" w:type="dxa"/>
            <w:tcBorders>
              <w:left w:val="single" w:sz="4" w:space="0" w:color="auto"/>
            </w:tcBorders>
            <w:vAlign w:val="center"/>
          </w:tcPr>
          <w:p w14:paraId="53A300DB" w14:textId="4D5CA6B3" w:rsidR="00BE0C9D" w:rsidRDefault="00BE0C9D" w:rsidP="00DA6319">
            <w:pPr>
              <w:rPr>
                <w:ins w:id="257" w:author="Gianni Pozzetti" w:date="2025-03-28T15:02:00Z" w16du:dateUtc="2025-03-28T14:02:00Z"/>
              </w:rPr>
            </w:pPr>
            <w:ins w:id="258" w:author="Gianni Pozzetti" w:date="2025-03-28T15:03:00Z" w16du:dateUtc="2025-03-28T14:03:00Z">
              <w:r>
                <w:t>€ 200</w:t>
              </w:r>
            </w:ins>
          </w:p>
        </w:tc>
      </w:tr>
      <w:tr w:rsidR="00BE0C9D" w14:paraId="2D37BA49" w14:textId="77777777" w:rsidTr="001E00C7">
        <w:trPr>
          <w:trHeight w:val="385"/>
          <w:ins w:id="259" w:author="Gianni Pozzetti" w:date="2025-03-28T15:02:00Z"/>
        </w:trPr>
        <w:tc>
          <w:tcPr>
            <w:tcW w:w="7267" w:type="dxa"/>
            <w:gridSpan w:val="4"/>
            <w:tcBorders>
              <w:right w:val="single" w:sz="4" w:space="0" w:color="auto"/>
            </w:tcBorders>
            <w:vAlign w:val="center"/>
          </w:tcPr>
          <w:p w14:paraId="234A5BC2" w14:textId="13262066" w:rsidR="00BE0C9D" w:rsidRDefault="001B0B57" w:rsidP="00DA6319">
            <w:pPr>
              <w:rPr>
                <w:ins w:id="260" w:author="Gianni Pozzetti" w:date="2025-03-28T15:02:00Z" w16du:dateUtc="2025-03-28T14:02:00Z"/>
              </w:rPr>
            </w:pPr>
            <w:ins w:id="261" w:author="Gianni Pozzetti" w:date="2025-03-28T15:03:00Z" w16du:dateUtc="2025-03-28T14:03:00Z">
              <w:r>
                <w:t>Partecipaz</w:t>
              </w:r>
            </w:ins>
            <w:ins w:id="262" w:author="Gianni Pozzetti" w:date="2025-03-28T15:04:00Z" w16du:dateUtc="2025-03-28T14:04:00Z">
              <w:r>
                <w:t>ione a simulazioni di emergenza simulate da Aimag</w:t>
              </w:r>
            </w:ins>
          </w:p>
        </w:tc>
        <w:tc>
          <w:tcPr>
            <w:tcW w:w="1817" w:type="dxa"/>
            <w:tcBorders>
              <w:left w:val="single" w:sz="4" w:space="0" w:color="auto"/>
            </w:tcBorders>
            <w:vAlign w:val="center"/>
          </w:tcPr>
          <w:p w14:paraId="76AEDBEB" w14:textId="638C6249" w:rsidR="00BE0C9D" w:rsidRDefault="001B0B57" w:rsidP="00DA6319">
            <w:pPr>
              <w:rPr>
                <w:ins w:id="263" w:author="Gianni Pozzetti" w:date="2025-03-28T15:02:00Z" w16du:dateUtc="2025-03-28T14:02:00Z"/>
              </w:rPr>
            </w:pPr>
            <w:ins w:id="264" w:author="Gianni Pozzetti" w:date="2025-03-28T15:04:00Z" w16du:dateUtc="2025-03-28T14:04:00Z">
              <w:r>
                <w:t>€ 120</w:t>
              </w:r>
            </w:ins>
          </w:p>
        </w:tc>
      </w:tr>
      <w:tr w:rsidR="00BE0C9D" w14:paraId="50B82B79" w14:textId="77777777" w:rsidTr="001E00C7">
        <w:trPr>
          <w:trHeight w:val="385"/>
          <w:ins w:id="265" w:author="Gianni Pozzetti" w:date="2025-03-28T15:02:00Z"/>
        </w:trPr>
        <w:tc>
          <w:tcPr>
            <w:tcW w:w="7267" w:type="dxa"/>
            <w:gridSpan w:val="4"/>
            <w:tcBorders>
              <w:right w:val="single" w:sz="4" w:space="0" w:color="auto"/>
            </w:tcBorders>
            <w:vAlign w:val="center"/>
          </w:tcPr>
          <w:p w14:paraId="2AC5689F" w14:textId="0C1757DE" w:rsidR="00BE0C9D" w:rsidRDefault="001B0B57" w:rsidP="00DA6319">
            <w:pPr>
              <w:rPr>
                <w:ins w:id="266" w:author="Gianni Pozzetti" w:date="2025-03-28T15:02:00Z" w16du:dateUtc="2025-03-28T14:02:00Z"/>
              </w:rPr>
            </w:pPr>
            <w:ins w:id="267" w:author="Gianni Pozzetti" w:date="2025-03-28T15:04:00Z" w16du:dateUtc="2025-03-28T14:04:00Z">
              <w:r>
                <w:t>Attrezzature per transennamento e segnalazione area di scarico</w:t>
              </w:r>
            </w:ins>
          </w:p>
        </w:tc>
        <w:tc>
          <w:tcPr>
            <w:tcW w:w="1817" w:type="dxa"/>
            <w:tcBorders>
              <w:left w:val="single" w:sz="4" w:space="0" w:color="auto"/>
            </w:tcBorders>
            <w:vAlign w:val="center"/>
          </w:tcPr>
          <w:p w14:paraId="724B603E" w14:textId="09FC20A3" w:rsidR="00BE0C9D" w:rsidRDefault="001B0B57" w:rsidP="00DA6319">
            <w:pPr>
              <w:rPr>
                <w:ins w:id="268" w:author="Gianni Pozzetti" w:date="2025-03-28T15:02:00Z" w16du:dateUtc="2025-03-28T14:02:00Z"/>
              </w:rPr>
            </w:pPr>
            <w:ins w:id="269" w:author="Gianni Pozzetti" w:date="2025-03-28T15:04:00Z" w16du:dateUtc="2025-03-28T14:04:00Z">
              <w:r>
                <w:t>€ 100</w:t>
              </w:r>
            </w:ins>
          </w:p>
        </w:tc>
      </w:tr>
      <w:tr w:rsidR="00AF03E7" w14:paraId="6725786F" w14:textId="77777777" w:rsidTr="00AF03E7">
        <w:trPr>
          <w:trHeight w:val="371"/>
        </w:trPr>
        <w:tc>
          <w:tcPr>
            <w:tcW w:w="7267" w:type="dxa"/>
            <w:gridSpan w:val="4"/>
          </w:tcPr>
          <w:p w14:paraId="1A15D894" w14:textId="77777777" w:rsidR="00AF03E7" w:rsidRDefault="00AF03E7" w:rsidP="00AF03E7">
            <w:pPr>
              <w:jc w:val="right"/>
            </w:pPr>
            <w:r w:rsidRPr="00AF03E7">
              <w:t>totale costi per la sicurezza</w:t>
            </w:r>
            <w:r>
              <w:t xml:space="preserve"> </w:t>
            </w:r>
            <w:r w:rsidRPr="005617C3">
              <w:t>(€)</w:t>
            </w:r>
            <w:r>
              <w:t xml:space="preserve"> </w:t>
            </w:r>
          </w:p>
        </w:tc>
        <w:tc>
          <w:tcPr>
            <w:tcW w:w="1817" w:type="dxa"/>
          </w:tcPr>
          <w:p w14:paraId="5322550B" w14:textId="433EE0CE" w:rsidR="00AF03E7" w:rsidRDefault="001B0B57" w:rsidP="00DA6319">
            <w:ins w:id="270" w:author="Gianni Pozzetti" w:date="2025-03-28T15:04:00Z" w16du:dateUtc="2025-03-28T14:04:00Z">
              <w:r>
                <w:t>€ 52</w:t>
              </w:r>
            </w:ins>
            <w:ins w:id="271" w:author="Gianni Pozzetti" w:date="2025-03-28T15:05:00Z" w16du:dateUtc="2025-03-28T14:05:00Z">
              <w:r>
                <w:t>0</w:t>
              </w:r>
            </w:ins>
          </w:p>
        </w:tc>
      </w:tr>
    </w:tbl>
    <w:p w14:paraId="238A3AAE" w14:textId="77777777" w:rsidR="00DA6319" w:rsidRDefault="00DA6319" w:rsidP="00DA6319">
      <w:r>
        <w:t>L</w:t>
      </w:r>
      <w:r w:rsidRPr="00CF28C0">
        <w:t xml:space="preserve">a stima è stata effettuata </w:t>
      </w:r>
      <w:r w:rsidRPr="00CF28C0">
        <w:rPr>
          <w:bCs/>
        </w:rPr>
        <w:t>sulla base di consolidate esperienze in prece</w:t>
      </w:r>
      <w:r>
        <w:rPr>
          <w:bCs/>
        </w:rPr>
        <w:t xml:space="preserve">denti analoghe attività contrattualmente definite; essa </w:t>
      </w:r>
      <w:r>
        <w:t>non è assoggettata al ribasso nelle offerte contrattuali.</w:t>
      </w:r>
      <w:r w:rsidR="00BD7FA5">
        <w:t xml:space="preserve"> </w:t>
      </w:r>
    </w:p>
    <w:p w14:paraId="08F9DE76" w14:textId="77777777" w:rsidR="008979A2" w:rsidRDefault="008979A2" w:rsidP="008979A2">
      <w:r w:rsidRPr="005725C8">
        <w:rPr>
          <w:b/>
          <w:i/>
        </w:rPr>
        <w:t>Rimane comunque sottointeso che l’appaltatore potrà per eventuali attività particolari, richiedere la rivalutazione dei costi sicurezza sopra quantificati</w:t>
      </w:r>
      <w:r>
        <w:t xml:space="preserve">. </w:t>
      </w:r>
    </w:p>
    <w:p w14:paraId="74D7FFA6" w14:textId="77777777" w:rsidR="00BC0740" w:rsidRDefault="00BC0740" w:rsidP="00DA6319"/>
    <w:p w14:paraId="1D7778A5" w14:textId="77777777" w:rsidR="00DA6319" w:rsidRDefault="00DA6319" w:rsidP="00DA6319">
      <w:pPr>
        <w:pStyle w:val="Titolo1"/>
        <w:pageBreakBefore w:val="0"/>
      </w:pPr>
      <w:hyperlink w:anchor="_Toc74644273" w:history="1">
        <w:bookmarkStart w:id="272" w:name="_Toc193797745"/>
        <w:bookmarkStart w:id="273" w:name="_Toc193799444"/>
        <w:bookmarkStart w:id="274" w:name="_Toc193799546"/>
        <w:bookmarkStart w:id="275" w:name="_Toc193801128"/>
        <w:bookmarkStart w:id="276" w:name="_Toc193801351"/>
        <w:bookmarkStart w:id="277" w:name="_Toc193803683"/>
        <w:bookmarkStart w:id="278" w:name="_Toc193806579"/>
        <w:bookmarkStart w:id="279" w:name="_Toc193807071"/>
        <w:bookmarkStart w:id="280" w:name="_Toc200270215"/>
        <w:bookmarkStart w:id="281" w:name="_Toc202344113"/>
        <w:bookmarkStart w:id="282" w:name="_Toc208641888"/>
        <w:bookmarkStart w:id="283" w:name="_Toc214097560"/>
        <w:bookmarkStart w:id="284" w:name="_Toc214097988"/>
        <w:bookmarkStart w:id="285" w:name="_Toc216089260"/>
        <w:bookmarkStart w:id="286" w:name="_Toc216968671"/>
        <w:bookmarkStart w:id="287" w:name="_Toc238442331"/>
        <w:r w:rsidRPr="0056793B">
          <w:t>a</w:t>
        </w:r>
        <w:r>
          <w:t>ggiornamento, controllo eD accettazione della valutazione dei rischi da interferenza</w:t>
        </w:r>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hyperlink>
      <w:bookmarkEnd w:id="287"/>
    </w:p>
    <w:p w14:paraId="0B5C16CE" w14:textId="77777777" w:rsidR="00DA6319" w:rsidRPr="00CF28C0" w:rsidRDefault="00DA6319" w:rsidP="00A17DFB">
      <w:pPr>
        <w:pStyle w:val="Titolo2"/>
      </w:pPr>
      <w:bookmarkStart w:id="288" w:name="_Toc193797746"/>
      <w:bookmarkStart w:id="289" w:name="_Toc193799445"/>
      <w:bookmarkStart w:id="290" w:name="_Toc193801129"/>
      <w:bookmarkStart w:id="291" w:name="_Toc193801352"/>
      <w:bookmarkStart w:id="292" w:name="_Toc193803684"/>
      <w:bookmarkStart w:id="293" w:name="_Toc193806581"/>
      <w:bookmarkStart w:id="294" w:name="_Toc193807073"/>
      <w:bookmarkStart w:id="295" w:name="_Toc200270217"/>
      <w:bookmarkStart w:id="296" w:name="_Toc202344115"/>
      <w:bookmarkStart w:id="297" w:name="_Toc208641890"/>
      <w:bookmarkStart w:id="298" w:name="_Toc214097562"/>
      <w:bookmarkStart w:id="299" w:name="_Toc214097990"/>
      <w:bookmarkStart w:id="300" w:name="_Toc216089261"/>
      <w:bookmarkStart w:id="301" w:name="_Toc216968672"/>
      <w:bookmarkStart w:id="302" w:name="_Toc240815620"/>
      <w:bookmarkStart w:id="303" w:name="_Toc241515793"/>
      <w:r>
        <w:t>Strumenti e modalità</w:t>
      </w:r>
      <w:r w:rsidRPr="00CF28C0">
        <w:t xml:space="preserve"> di </w:t>
      </w:r>
      <w:r>
        <w:t xml:space="preserve">contestualizzazione, </w:t>
      </w:r>
      <w:r w:rsidRPr="00CF28C0">
        <w:t xml:space="preserve">aggiornamento della valutazione dei rischi </w:t>
      </w:r>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r>
        <w:t>da interferenza</w:t>
      </w:r>
      <w:bookmarkEnd w:id="302"/>
      <w:bookmarkEnd w:id="303"/>
    </w:p>
    <w:p w14:paraId="66E38D8A" w14:textId="77777777" w:rsidR="00DA6319" w:rsidRPr="004B1097" w:rsidRDefault="00DA6319" w:rsidP="00DA6319">
      <w:r w:rsidRPr="004B1097">
        <w:t xml:space="preserve">Il presente documento </w:t>
      </w:r>
      <w:r>
        <w:t xml:space="preserve">può essere </w:t>
      </w:r>
      <w:r w:rsidRPr="004B1097">
        <w:t xml:space="preserve">integrato e contestualizzato attraverso il </w:t>
      </w:r>
      <w:r w:rsidR="00EE7389">
        <w:t>mod.</w:t>
      </w:r>
      <w:r w:rsidR="00EE7389" w:rsidRPr="004B1097">
        <w:t xml:space="preserve"> DUVRI</w:t>
      </w:r>
      <w:r>
        <w:t>.04</w:t>
      </w:r>
      <w:r w:rsidRPr="004B1097">
        <w:t>:</w:t>
      </w:r>
    </w:p>
    <w:p w14:paraId="42B9C385" w14:textId="77777777" w:rsidR="00DA6319" w:rsidRPr="004B1097" w:rsidRDefault="00DA6319" w:rsidP="003D26C3">
      <w:pPr>
        <w:pStyle w:val="Puntato"/>
        <w:numPr>
          <w:ilvl w:val="0"/>
          <w:numId w:val="29"/>
        </w:numPr>
        <w:spacing w:line="240" w:lineRule="auto"/>
        <w:ind w:left="426"/>
      </w:pPr>
      <w:r w:rsidRPr="004B1097">
        <w:t>prima dell’inizio delle lavorazioni contrattualmente definite, qualora necessario per l</w:t>
      </w:r>
      <w:r w:rsidR="00224970">
        <w:t xml:space="preserve">a tipologia e complessità delle </w:t>
      </w:r>
      <w:r w:rsidRPr="004B1097">
        <w:t xml:space="preserve">lavorazioni stesse, </w:t>
      </w:r>
    </w:p>
    <w:p w14:paraId="6B8E9DBB" w14:textId="77777777" w:rsidR="00224970" w:rsidRPr="003D26C3" w:rsidRDefault="00DA6319" w:rsidP="003D26C3">
      <w:pPr>
        <w:pStyle w:val="Puntato"/>
        <w:numPr>
          <w:ilvl w:val="0"/>
          <w:numId w:val="29"/>
        </w:numPr>
        <w:spacing w:line="240" w:lineRule="auto"/>
        <w:ind w:left="426"/>
      </w:pPr>
      <w:r w:rsidRPr="004B1097">
        <w:t>in corso d’opera, qualora necessario per modifiche particolari alle condizioni di lavoro o al contesto ambientale e/o ai relativi rischi.</w:t>
      </w:r>
    </w:p>
    <w:p w14:paraId="5945F5A9" w14:textId="77777777" w:rsidR="00DA6319" w:rsidRDefault="00DA6319" w:rsidP="00A17DFB">
      <w:pPr>
        <w:pStyle w:val="Titolo2"/>
      </w:pPr>
      <w:bookmarkStart w:id="304" w:name="_Toc216089262"/>
      <w:bookmarkStart w:id="305" w:name="_Toc216968673"/>
      <w:bookmarkStart w:id="306" w:name="_Toc240815621"/>
      <w:bookmarkStart w:id="307" w:name="_Toc241515794"/>
      <w:r>
        <w:t>Strumenti e modalità</w:t>
      </w:r>
      <w:r w:rsidRPr="00CF28C0">
        <w:t xml:space="preserve"> di </w:t>
      </w:r>
      <w:r>
        <w:t>controllo</w:t>
      </w:r>
      <w:r w:rsidRPr="00CF28C0">
        <w:t xml:space="preserve"> della valutazione dei rischi </w:t>
      </w:r>
      <w:bookmarkEnd w:id="304"/>
      <w:bookmarkEnd w:id="305"/>
      <w:r>
        <w:t>da interferenza</w:t>
      </w:r>
      <w:bookmarkEnd w:id="306"/>
      <w:bookmarkEnd w:id="307"/>
    </w:p>
    <w:p w14:paraId="6BEE2F6E" w14:textId="77777777" w:rsidR="00DA6319" w:rsidRDefault="00DA6319" w:rsidP="00DA6319">
      <w:r>
        <w:t xml:space="preserve">In corso d’opera, durante lo svolgimento dei lavori, possono essere effettuati, </w:t>
      </w:r>
      <w:r w:rsidRPr="00381070">
        <w:t>da parte del Referente</w:t>
      </w:r>
      <w:r>
        <w:t xml:space="preserve"> del contratto di </w:t>
      </w:r>
      <w:r w:rsidRPr="00E0486E">
        <w:t>Aimag</w:t>
      </w:r>
      <w:r>
        <w:t xml:space="preserve"> incaricato, controlli a campione per verificare la fattiva applicazione dei contenuti:</w:t>
      </w:r>
    </w:p>
    <w:p w14:paraId="2B9E8367" w14:textId="77777777" w:rsidR="00DA6319" w:rsidRDefault="00DA6319" w:rsidP="007161E2">
      <w:pPr>
        <w:pStyle w:val="Puntato"/>
        <w:numPr>
          <w:ilvl w:val="0"/>
          <w:numId w:val="29"/>
        </w:numPr>
        <w:spacing w:line="240" w:lineRule="auto"/>
        <w:ind w:left="426"/>
      </w:pPr>
      <w:r>
        <w:t>del presente DUVRI;</w:t>
      </w:r>
    </w:p>
    <w:p w14:paraId="7B23C461" w14:textId="77777777" w:rsidR="00DA6319" w:rsidRDefault="00DA6319" w:rsidP="007161E2">
      <w:pPr>
        <w:pStyle w:val="Puntato"/>
        <w:numPr>
          <w:ilvl w:val="0"/>
          <w:numId w:val="29"/>
        </w:numPr>
        <w:spacing w:line="240" w:lineRule="auto"/>
        <w:ind w:left="426"/>
      </w:pPr>
      <w:r>
        <w:lastRenderedPageBreak/>
        <w:t>dei documenti prodotti dall’impresa appaltatrice/lavoratore autonomo;</w:t>
      </w:r>
    </w:p>
    <w:p w14:paraId="2631C5C2" w14:textId="77777777" w:rsidR="00DA6319" w:rsidRDefault="00DA6319" w:rsidP="007161E2">
      <w:pPr>
        <w:pStyle w:val="Puntato"/>
        <w:numPr>
          <w:ilvl w:val="0"/>
          <w:numId w:val="29"/>
        </w:numPr>
        <w:spacing w:line="240" w:lineRule="auto"/>
        <w:ind w:left="426"/>
      </w:pPr>
      <w:r>
        <w:t>del verbale di coordinamento (mod.</w:t>
      </w:r>
      <w:r w:rsidRPr="004B1097">
        <w:t>DUVRI</w:t>
      </w:r>
      <w:r>
        <w:t>.04), quando realizzato.</w:t>
      </w:r>
    </w:p>
    <w:p w14:paraId="5E7C7B84" w14:textId="77777777" w:rsidR="0040153E" w:rsidRDefault="00DA6319" w:rsidP="00DA6319">
      <w:r w:rsidRPr="00934B05">
        <w:t xml:space="preserve">La sintesi della verifica, condotta direttamente sul luogo di lavoro oggetto di intervento contrattuale, è verbalizzata attraverso il verbale di controllo riportato in modulo </w:t>
      </w:r>
      <w:r>
        <w:t>mod.</w:t>
      </w:r>
      <w:r w:rsidRPr="00934B05">
        <w:t>DUVRI</w:t>
      </w:r>
      <w:r>
        <w:t>.07.</w:t>
      </w:r>
    </w:p>
    <w:p w14:paraId="689B6133" w14:textId="77777777" w:rsidR="005725C8" w:rsidRPr="004B1097" w:rsidRDefault="00843771" w:rsidP="00DA6319">
      <w:pPr>
        <w:pStyle w:val="Titolo1"/>
        <w:pageBreakBefore w:val="0"/>
      </w:pPr>
      <w:hyperlink w:anchor="_Toc74644273" w:history="1">
        <w:r>
          <w:t>ufficializzazione</w:t>
        </w:r>
      </w:hyperlink>
      <w:r>
        <w:t xml:space="preserve"> </w:t>
      </w:r>
    </w:p>
    <w:p w14:paraId="2BECD119" w14:textId="77777777" w:rsidR="00AF03E7" w:rsidRDefault="00AF03E7" w:rsidP="003D26C3">
      <w:pPr>
        <w:pStyle w:val="Puntato"/>
      </w:pPr>
      <w:bookmarkStart w:id="308" w:name="_Toc238366023"/>
      <w:bookmarkEnd w:id="205"/>
      <w:bookmarkEnd w:id="206"/>
      <w:bookmarkEnd w:id="207"/>
      <w:bookmarkEnd w:id="208"/>
      <w:bookmarkEnd w:id="308"/>
      <w:r>
        <w:t>L’impresa  affidataria, con la sottoscrizione, dichiara :</w:t>
      </w:r>
    </w:p>
    <w:p w14:paraId="371E7151" w14:textId="77777777" w:rsidR="00D1531F" w:rsidRDefault="00AF03E7" w:rsidP="003D26C3">
      <w:pPr>
        <w:pStyle w:val="Puntato"/>
        <w:numPr>
          <w:ilvl w:val="0"/>
          <w:numId w:val="26"/>
        </w:numPr>
      </w:pPr>
      <w:r>
        <w:t>di aver preso completa visione di quanto indicato nel presente documento e nei suoi  allegati</w:t>
      </w:r>
      <w:r w:rsidR="00D1531F">
        <w:t>;</w:t>
      </w:r>
    </w:p>
    <w:p w14:paraId="25EE03F9" w14:textId="77777777" w:rsidR="00D1531F" w:rsidRDefault="00AF03E7" w:rsidP="003D26C3">
      <w:pPr>
        <w:pStyle w:val="Puntato"/>
        <w:numPr>
          <w:ilvl w:val="0"/>
          <w:numId w:val="26"/>
        </w:numPr>
      </w:pPr>
      <w:r>
        <w:t xml:space="preserve">di essere stato informato riguardo </w:t>
      </w:r>
      <w:r w:rsidR="00D1531F">
        <w:t>gli</w:t>
      </w:r>
      <w:r>
        <w:t xml:space="preserve"> aspetti antinfortunistici e protezionistici presenti nelle sedi oggetto dell’</w:t>
      </w:r>
      <w:r w:rsidR="00D1531F">
        <w:t>attività</w:t>
      </w:r>
      <w:r w:rsidR="0062128A">
        <w:t xml:space="preserve"> </w:t>
      </w:r>
      <w:r w:rsidR="00D1531F">
        <w:t>;</w:t>
      </w:r>
    </w:p>
    <w:p w14:paraId="371B2F3D" w14:textId="77777777" w:rsidR="00D1531F" w:rsidRDefault="00AF03E7" w:rsidP="003D26C3">
      <w:pPr>
        <w:pStyle w:val="Puntato"/>
        <w:numPr>
          <w:ilvl w:val="0"/>
          <w:numId w:val="26"/>
        </w:numPr>
      </w:pPr>
      <w:r>
        <w:t>di aver fornito al Committente t</w:t>
      </w:r>
      <w:r w:rsidR="00D1531F">
        <w:t>utte le informazioni necessarie alla corretta redazione del DUVRI.</w:t>
      </w:r>
    </w:p>
    <w:p w14:paraId="28F01173" w14:textId="77777777" w:rsidR="00D1531F" w:rsidRDefault="0062128A" w:rsidP="003D26C3">
      <w:pPr>
        <w:pStyle w:val="Puntato"/>
        <w:numPr>
          <w:ilvl w:val="0"/>
          <w:numId w:val="26"/>
        </w:numPr>
      </w:pPr>
      <w:r>
        <w:t>che il</w:t>
      </w:r>
      <w:r w:rsidR="00AF03E7">
        <w:t xml:space="preserve"> responsabile della esecuzione dei lavori della Ditta si fa carico altresì di trasferire le informazioni riportate nel presente documento, ai suoi dipendenti coinvolti nei lavori di cui all’oggetto e ad eventuali subappaltatori.</w:t>
      </w:r>
    </w:p>
    <w:p w14:paraId="1CDA3DE6" w14:textId="77777777" w:rsidR="00CC479C" w:rsidRDefault="00CC479C" w:rsidP="005F7414">
      <w:pPr>
        <w:pStyle w:val="Puntato"/>
        <w:ind w:left="360"/>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76"/>
        <w:gridCol w:w="223"/>
        <w:gridCol w:w="4662"/>
      </w:tblGrid>
      <w:tr w:rsidR="00477A42" w:rsidRPr="00600A9D" w14:paraId="5083032F" w14:textId="77777777" w:rsidTr="000F0896">
        <w:tc>
          <w:tcPr>
            <w:tcW w:w="4176" w:type="dxa"/>
            <w:tcBorders>
              <w:top w:val="single" w:sz="4" w:space="0" w:color="auto"/>
              <w:left w:val="single" w:sz="4" w:space="0" w:color="auto"/>
              <w:bottom w:val="single" w:sz="4" w:space="0" w:color="auto"/>
              <w:right w:val="single" w:sz="4" w:space="0" w:color="auto"/>
            </w:tcBorders>
            <w:shd w:val="clear" w:color="auto" w:fill="CCCCCC"/>
          </w:tcPr>
          <w:p w14:paraId="7B856137" w14:textId="77777777" w:rsidR="00477A42" w:rsidRPr="00477A42" w:rsidRDefault="00477A42" w:rsidP="007467CD">
            <w:pPr>
              <w:rPr>
                <w:sz w:val="18"/>
                <w:szCs w:val="18"/>
              </w:rPr>
            </w:pPr>
            <w:r w:rsidRPr="00477A42">
              <w:rPr>
                <w:sz w:val="18"/>
                <w:szCs w:val="18"/>
              </w:rPr>
              <w:t>Per il committente</w:t>
            </w:r>
          </w:p>
        </w:tc>
        <w:tc>
          <w:tcPr>
            <w:tcW w:w="223" w:type="dxa"/>
            <w:vMerge w:val="restart"/>
            <w:tcBorders>
              <w:top w:val="nil"/>
              <w:left w:val="single" w:sz="4" w:space="0" w:color="auto"/>
              <w:bottom w:val="nil"/>
              <w:right w:val="single" w:sz="4" w:space="0" w:color="auto"/>
            </w:tcBorders>
            <w:shd w:val="clear" w:color="auto" w:fill="auto"/>
          </w:tcPr>
          <w:p w14:paraId="46EF71D1" w14:textId="77777777" w:rsidR="00477A42" w:rsidRPr="00477A42" w:rsidRDefault="00477A42" w:rsidP="007467CD">
            <w:pPr>
              <w:rPr>
                <w:sz w:val="18"/>
                <w:szCs w:val="18"/>
              </w:rPr>
            </w:pPr>
          </w:p>
        </w:tc>
        <w:tc>
          <w:tcPr>
            <w:tcW w:w="4662" w:type="dxa"/>
            <w:tcBorders>
              <w:top w:val="single" w:sz="4" w:space="0" w:color="auto"/>
              <w:left w:val="single" w:sz="4" w:space="0" w:color="auto"/>
              <w:bottom w:val="single" w:sz="4" w:space="0" w:color="auto"/>
              <w:right w:val="single" w:sz="4" w:space="0" w:color="auto"/>
            </w:tcBorders>
            <w:shd w:val="clear" w:color="auto" w:fill="CCCCCC"/>
          </w:tcPr>
          <w:p w14:paraId="6AEE3C0F" w14:textId="77777777" w:rsidR="00477A42" w:rsidRPr="00477A42" w:rsidRDefault="00477A42" w:rsidP="007467CD">
            <w:pPr>
              <w:rPr>
                <w:sz w:val="18"/>
                <w:szCs w:val="18"/>
              </w:rPr>
            </w:pPr>
            <w:r w:rsidRPr="00477A42">
              <w:rPr>
                <w:sz w:val="18"/>
                <w:szCs w:val="18"/>
              </w:rPr>
              <w:t>Per l’impresa appaltatrice/lavoratore autonomo</w:t>
            </w:r>
          </w:p>
        </w:tc>
      </w:tr>
      <w:tr w:rsidR="00E16C48" w:rsidRPr="00600A9D" w14:paraId="392D2D52" w14:textId="77777777" w:rsidTr="00DD036B">
        <w:trPr>
          <w:trHeight w:val="2208"/>
        </w:trPr>
        <w:tc>
          <w:tcPr>
            <w:tcW w:w="4176" w:type="dxa"/>
            <w:tcBorders>
              <w:top w:val="single" w:sz="4" w:space="0" w:color="auto"/>
              <w:left w:val="single" w:sz="4" w:space="0" w:color="auto"/>
              <w:bottom w:val="single" w:sz="4" w:space="0" w:color="auto"/>
              <w:right w:val="single" w:sz="4" w:space="0" w:color="auto"/>
            </w:tcBorders>
          </w:tcPr>
          <w:p w14:paraId="659A17D1" w14:textId="47874D58" w:rsidR="00E16C48" w:rsidRDefault="00E16C48" w:rsidP="00E16C48">
            <w:pPr>
              <w:rPr>
                <w:sz w:val="18"/>
                <w:szCs w:val="18"/>
              </w:rPr>
            </w:pPr>
            <w:r w:rsidRPr="00600A9D">
              <w:rPr>
                <w:sz w:val="18"/>
                <w:szCs w:val="18"/>
              </w:rPr>
              <w:t xml:space="preserve">Il </w:t>
            </w:r>
            <w:r>
              <w:rPr>
                <w:sz w:val="18"/>
                <w:szCs w:val="18"/>
              </w:rPr>
              <w:t>Direttore Generale</w:t>
            </w:r>
          </w:p>
          <w:p w14:paraId="6390AB54" w14:textId="6A36A1FD" w:rsidR="00E16C48" w:rsidRDefault="00E16C48" w:rsidP="00E16C48">
            <w:pPr>
              <w:rPr>
                <w:sz w:val="18"/>
                <w:szCs w:val="18"/>
              </w:rPr>
            </w:pPr>
            <w:r>
              <w:rPr>
                <w:sz w:val="18"/>
                <w:szCs w:val="18"/>
              </w:rPr>
              <w:t>Dott. Gianluca Valentini</w:t>
            </w:r>
          </w:p>
          <w:p w14:paraId="40099FC4" w14:textId="77777777" w:rsidR="00E16C48" w:rsidRPr="00477A42" w:rsidRDefault="00E16C48" w:rsidP="00E16C48">
            <w:pPr>
              <w:rPr>
                <w:sz w:val="18"/>
                <w:szCs w:val="18"/>
              </w:rPr>
            </w:pPr>
            <w:r w:rsidRPr="00477A42">
              <w:rPr>
                <w:sz w:val="18"/>
                <w:szCs w:val="18"/>
              </w:rPr>
              <w:t xml:space="preserve">Firma: </w:t>
            </w:r>
          </w:p>
          <w:p w14:paraId="6369BC94" w14:textId="77777777" w:rsidR="00E16C48" w:rsidRDefault="00E16C48" w:rsidP="00E16C48">
            <w:pPr>
              <w:rPr>
                <w:sz w:val="18"/>
                <w:szCs w:val="18"/>
              </w:rPr>
            </w:pPr>
          </w:p>
          <w:p w14:paraId="1EFA92C0" w14:textId="4CF162D7" w:rsidR="00E16C48" w:rsidRPr="00477A42" w:rsidRDefault="00E16C48" w:rsidP="00E16C48">
            <w:pPr>
              <w:rPr>
                <w:sz w:val="18"/>
                <w:szCs w:val="18"/>
              </w:rPr>
            </w:pPr>
            <w:r w:rsidRPr="00477A42">
              <w:rPr>
                <w:sz w:val="18"/>
                <w:szCs w:val="18"/>
              </w:rPr>
              <w:t>……………………………………………………</w:t>
            </w:r>
          </w:p>
        </w:tc>
        <w:tc>
          <w:tcPr>
            <w:tcW w:w="223" w:type="dxa"/>
            <w:vMerge/>
            <w:tcBorders>
              <w:top w:val="nil"/>
              <w:left w:val="single" w:sz="4" w:space="0" w:color="auto"/>
              <w:bottom w:val="nil"/>
              <w:right w:val="single" w:sz="4" w:space="0" w:color="auto"/>
            </w:tcBorders>
            <w:shd w:val="clear" w:color="auto" w:fill="auto"/>
          </w:tcPr>
          <w:p w14:paraId="0DDC88EC" w14:textId="77777777" w:rsidR="00E16C48" w:rsidRPr="00477A42" w:rsidRDefault="00E16C48" w:rsidP="007467CD">
            <w:pPr>
              <w:rPr>
                <w:sz w:val="18"/>
                <w:szCs w:val="18"/>
              </w:rPr>
            </w:pPr>
          </w:p>
        </w:tc>
        <w:tc>
          <w:tcPr>
            <w:tcW w:w="4662" w:type="dxa"/>
            <w:tcBorders>
              <w:top w:val="single" w:sz="4" w:space="0" w:color="auto"/>
              <w:left w:val="single" w:sz="4" w:space="0" w:color="auto"/>
              <w:bottom w:val="single" w:sz="4" w:space="0" w:color="auto"/>
              <w:right w:val="single" w:sz="4" w:space="0" w:color="auto"/>
            </w:tcBorders>
          </w:tcPr>
          <w:p w14:paraId="607D8FE9" w14:textId="77777777" w:rsidR="00E16C48" w:rsidRDefault="00E16C48" w:rsidP="007467CD">
            <w:pPr>
              <w:rPr>
                <w:sz w:val="18"/>
                <w:szCs w:val="18"/>
              </w:rPr>
            </w:pPr>
            <w:r w:rsidRPr="00477A42">
              <w:rPr>
                <w:sz w:val="18"/>
                <w:szCs w:val="18"/>
              </w:rPr>
              <w:t>Per Accettazione e condivi</w:t>
            </w:r>
            <w:r>
              <w:rPr>
                <w:sz w:val="18"/>
                <w:szCs w:val="18"/>
              </w:rPr>
              <w:t xml:space="preserve">sione </w:t>
            </w:r>
          </w:p>
          <w:p w14:paraId="4C06D71A" w14:textId="77777777" w:rsidR="00E16C48" w:rsidRPr="00477A42" w:rsidRDefault="00E16C48" w:rsidP="007467CD">
            <w:pPr>
              <w:rPr>
                <w:sz w:val="18"/>
                <w:szCs w:val="18"/>
              </w:rPr>
            </w:pPr>
            <w:r>
              <w:rPr>
                <w:sz w:val="18"/>
                <w:szCs w:val="18"/>
              </w:rPr>
              <w:t>Il</w:t>
            </w:r>
            <w:r w:rsidRPr="00477A42">
              <w:rPr>
                <w:sz w:val="18"/>
                <w:szCs w:val="18"/>
              </w:rPr>
              <w:t xml:space="preserve"> rappresentante legale, </w:t>
            </w:r>
          </w:p>
          <w:p w14:paraId="3D76EB25" w14:textId="77777777" w:rsidR="00E16C48" w:rsidRPr="00477A42" w:rsidRDefault="00E16C48" w:rsidP="007467CD">
            <w:pPr>
              <w:rPr>
                <w:sz w:val="18"/>
                <w:szCs w:val="18"/>
              </w:rPr>
            </w:pPr>
            <w:r w:rsidRPr="00477A42">
              <w:rPr>
                <w:sz w:val="18"/>
                <w:szCs w:val="18"/>
              </w:rPr>
              <w:t>Sig.</w:t>
            </w:r>
            <w:r>
              <w:rPr>
                <w:sz w:val="18"/>
                <w:szCs w:val="18"/>
              </w:rPr>
              <w:t>_______________________</w:t>
            </w:r>
          </w:p>
          <w:p w14:paraId="1627B719" w14:textId="77777777" w:rsidR="00E16C48" w:rsidRPr="00477A42" w:rsidRDefault="00E16C48" w:rsidP="007467CD">
            <w:pPr>
              <w:rPr>
                <w:sz w:val="18"/>
                <w:szCs w:val="18"/>
              </w:rPr>
            </w:pPr>
            <w:r w:rsidRPr="00600A9D">
              <w:rPr>
                <w:sz w:val="18"/>
                <w:szCs w:val="18"/>
              </w:rPr>
              <w:t>Data</w:t>
            </w:r>
            <w:r>
              <w:rPr>
                <w:sz w:val="18"/>
                <w:szCs w:val="18"/>
              </w:rPr>
              <w:t xml:space="preserve"> _____________________</w:t>
            </w:r>
          </w:p>
          <w:p w14:paraId="0CA7E698" w14:textId="77777777" w:rsidR="00E16C48" w:rsidRPr="000F0896" w:rsidRDefault="00E16C48" w:rsidP="007467CD">
            <w:pPr>
              <w:rPr>
                <w:sz w:val="18"/>
                <w:szCs w:val="18"/>
              </w:rPr>
            </w:pPr>
            <w:r>
              <w:rPr>
                <w:sz w:val="18"/>
                <w:szCs w:val="18"/>
              </w:rPr>
              <w:t xml:space="preserve">TIMBRO E FIRMA  </w:t>
            </w:r>
          </w:p>
          <w:p w14:paraId="204604A7" w14:textId="77777777" w:rsidR="00E16C48" w:rsidRPr="00477A42" w:rsidRDefault="00E16C48" w:rsidP="007467CD">
            <w:pPr>
              <w:rPr>
                <w:sz w:val="18"/>
                <w:szCs w:val="18"/>
              </w:rPr>
            </w:pPr>
            <w:r w:rsidRPr="00477A42">
              <w:rPr>
                <w:sz w:val="18"/>
                <w:szCs w:val="18"/>
              </w:rPr>
              <w:t>………………………………………………………………</w:t>
            </w:r>
          </w:p>
        </w:tc>
      </w:tr>
      <w:tr w:rsidR="00E16C48" w:rsidRPr="00600A9D" w14:paraId="5EB3A269" w14:textId="77777777" w:rsidTr="000F0896">
        <w:tc>
          <w:tcPr>
            <w:tcW w:w="4176" w:type="dxa"/>
            <w:tcBorders>
              <w:top w:val="single" w:sz="4" w:space="0" w:color="auto"/>
              <w:left w:val="single" w:sz="4" w:space="0" w:color="auto"/>
              <w:bottom w:val="single" w:sz="4" w:space="0" w:color="auto"/>
              <w:right w:val="single" w:sz="4" w:space="0" w:color="auto"/>
            </w:tcBorders>
          </w:tcPr>
          <w:p w14:paraId="34836FC6" w14:textId="77777777" w:rsidR="00E16C48" w:rsidRDefault="00E16C48" w:rsidP="003110C5">
            <w:pPr>
              <w:rPr>
                <w:sz w:val="18"/>
                <w:szCs w:val="18"/>
              </w:rPr>
            </w:pPr>
            <w:r w:rsidRPr="00600A9D">
              <w:rPr>
                <w:sz w:val="18"/>
                <w:szCs w:val="18"/>
              </w:rPr>
              <w:t xml:space="preserve">Il </w:t>
            </w:r>
            <w:r>
              <w:rPr>
                <w:sz w:val="18"/>
                <w:szCs w:val="18"/>
              </w:rPr>
              <w:t>Dirigente Area Raccolta e Trasporto</w:t>
            </w:r>
          </w:p>
          <w:p w14:paraId="3163C5BD" w14:textId="77777777" w:rsidR="00E16C48" w:rsidRDefault="00E16C48" w:rsidP="003110C5">
            <w:pPr>
              <w:rPr>
                <w:sz w:val="18"/>
                <w:szCs w:val="18"/>
              </w:rPr>
            </w:pPr>
            <w:r>
              <w:rPr>
                <w:sz w:val="18"/>
                <w:szCs w:val="18"/>
              </w:rPr>
              <w:t>Ing. Aram Iobstraibizer</w:t>
            </w:r>
          </w:p>
          <w:p w14:paraId="5BA5B016" w14:textId="77777777" w:rsidR="00E16C48" w:rsidRPr="00477A42" w:rsidRDefault="00E16C48" w:rsidP="007467CD">
            <w:pPr>
              <w:rPr>
                <w:sz w:val="18"/>
                <w:szCs w:val="18"/>
              </w:rPr>
            </w:pPr>
            <w:r w:rsidRPr="00477A42">
              <w:rPr>
                <w:sz w:val="18"/>
                <w:szCs w:val="18"/>
              </w:rPr>
              <w:t xml:space="preserve">Firma: </w:t>
            </w:r>
          </w:p>
          <w:p w14:paraId="01FE9CED" w14:textId="7E612051" w:rsidR="00E16C48" w:rsidRPr="00477A42" w:rsidRDefault="00E16C48" w:rsidP="003110C5">
            <w:pPr>
              <w:rPr>
                <w:sz w:val="18"/>
                <w:szCs w:val="18"/>
              </w:rPr>
            </w:pPr>
            <w:r w:rsidRPr="00477A42">
              <w:rPr>
                <w:sz w:val="18"/>
                <w:szCs w:val="18"/>
              </w:rPr>
              <w:t>……………………………………………………</w:t>
            </w:r>
          </w:p>
        </w:tc>
        <w:tc>
          <w:tcPr>
            <w:tcW w:w="223" w:type="dxa"/>
            <w:vMerge/>
            <w:tcBorders>
              <w:top w:val="nil"/>
              <w:left w:val="single" w:sz="4" w:space="0" w:color="auto"/>
              <w:bottom w:val="nil"/>
              <w:right w:val="single" w:sz="4" w:space="0" w:color="auto"/>
            </w:tcBorders>
            <w:shd w:val="clear" w:color="auto" w:fill="auto"/>
          </w:tcPr>
          <w:p w14:paraId="1FD6D929" w14:textId="77777777" w:rsidR="00E16C48" w:rsidRPr="00477A42" w:rsidRDefault="00E16C48" w:rsidP="002C0EF7">
            <w:pPr>
              <w:rPr>
                <w:sz w:val="18"/>
                <w:szCs w:val="18"/>
              </w:rPr>
            </w:pPr>
          </w:p>
        </w:tc>
        <w:tc>
          <w:tcPr>
            <w:tcW w:w="4662" w:type="dxa"/>
            <w:tcBorders>
              <w:top w:val="single" w:sz="4" w:space="0" w:color="auto"/>
              <w:left w:val="single" w:sz="4" w:space="0" w:color="auto"/>
              <w:bottom w:val="single" w:sz="4" w:space="0" w:color="auto"/>
              <w:right w:val="single" w:sz="4" w:space="0" w:color="auto"/>
            </w:tcBorders>
          </w:tcPr>
          <w:p w14:paraId="1055C20E" w14:textId="77777777" w:rsidR="00E16C48" w:rsidRPr="00477A42" w:rsidRDefault="00E16C48" w:rsidP="002C0EF7">
            <w:pPr>
              <w:rPr>
                <w:sz w:val="18"/>
                <w:szCs w:val="18"/>
              </w:rPr>
            </w:pPr>
            <w:r w:rsidRPr="00477A42">
              <w:rPr>
                <w:sz w:val="18"/>
                <w:szCs w:val="18"/>
              </w:rPr>
              <w:t>Il preposto</w:t>
            </w:r>
            <w:r w:rsidRPr="00477A42">
              <w:rPr>
                <w:sz w:val="18"/>
                <w:szCs w:val="18"/>
                <w:vertAlign w:val="superscript"/>
              </w:rPr>
              <w:t>1</w:t>
            </w:r>
            <w:r w:rsidRPr="00477A42">
              <w:rPr>
                <w:sz w:val="18"/>
                <w:szCs w:val="18"/>
              </w:rPr>
              <w:t xml:space="preserve"> per l’attività dell’appaltatore, </w:t>
            </w:r>
          </w:p>
          <w:p w14:paraId="1A86A71A" w14:textId="77777777" w:rsidR="00E16C48" w:rsidRDefault="00E16C48" w:rsidP="002C0EF7">
            <w:pPr>
              <w:rPr>
                <w:sz w:val="18"/>
                <w:szCs w:val="18"/>
              </w:rPr>
            </w:pPr>
          </w:p>
          <w:p w14:paraId="45025A7E" w14:textId="66064B61" w:rsidR="00E16C48" w:rsidRPr="00477A42" w:rsidRDefault="00E16C48" w:rsidP="002C0EF7">
            <w:pPr>
              <w:rPr>
                <w:sz w:val="18"/>
                <w:szCs w:val="18"/>
              </w:rPr>
            </w:pPr>
            <w:r w:rsidRPr="00477A42">
              <w:rPr>
                <w:sz w:val="18"/>
                <w:szCs w:val="18"/>
              </w:rPr>
              <w:t>Sig. .………………………………………………………</w:t>
            </w:r>
          </w:p>
          <w:p w14:paraId="06567196" w14:textId="77777777" w:rsidR="00E16C48" w:rsidRPr="00477A42" w:rsidRDefault="00E16C48" w:rsidP="002C0EF7">
            <w:pPr>
              <w:rPr>
                <w:sz w:val="18"/>
                <w:szCs w:val="18"/>
              </w:rPr>
            </w:pPr>
            <w:r w:rsidRPr="00477A42">
              <w:rPr>
                <w:sz w:val="18"/>
                <w:szCs w:val="18"/>
              </w:rPr>
              <w:t>Firma:</w:t>
            </w:r>
          </w:p>
          <w:p w14:paraId="3D504ADA" w14:textId="77777777" w:rsidR="00E16C48" w:rsidRPr="00477A42" w:rsidRDefault="00E16C48" w:rsidP="002C0EF7">
            <w:pPr>
              <w:rPr>
                <w:sz w:val="18"/>
                <w:szCs w:val="18"/>
              </w:rPr>
            </w:pPr>
            <w:r w:rsidRPr="00477A42">
              <w:rPr>
                <w:sz w:val="18"/>
                <w:szCs w:val="18"/>
              </w:rPr>
              <w:t>………………………………………………………………</w:t>
            </w:r>
          </w:p>
          <w:p w14:paraId="4C547259" w14:textId="77777777" w:rsidR="00E16C48" w:rsidRPr="00477A42" w:rsidRDefault="00E16C48" w:rsidP="002C0EF7">
            <w:pPr>
              <w:rPr>
                <w:sz w:val="18"/>
                <w:szCs w:val="18"/>
              </w:rPr>
            </w:pPr>
            <w:r w:rsidRPr="00477A42">
              <w:rPr>
                <w:sz w:val="18"/>
                <w:szCs w:val="18"/>
              </w:rPr>
              <w:t>(</w:t>
            </w:r>
            <w:r w:rsidRPr="00477A42">
              <w:rPr>
                <w:sz w:val="18"/>
                <w:szCs w:val="18"/>
                <w:vertAlign w:val="superscript"/>
              </w:rPr>
              <w:t>1</w:t>
            </w:r>
            <w:r w:rsidRPr="00477A42">
              <w:rPr>
                <w:sz w:val="18"/>
                <w:szCs w:val="18"/>
              </w:rPr>
              <w:t xml:space="preserve">ex D.lgs.81/08 art.2-c1-l.e. _ riportare </w:t>
            </w:r>
            <w:r w:rsidRPr="00477A42">
              <w:rPr>
                <w:sz w:val="18"/>
                <w:szCs w:val="18"/>
                <w:vertAlign w:val="superscript"/>
              </w:rPr>
              <w:t xml:space="preserve"> </w:t>
            </w:r>
            <w:r w:rsidRPr="00477A42">
              <w:rPr>
                <w:sz w:val="18"/>
                <w:szCs w:val="18"/>
              </w:rPr>
              <w:t>in caso di squadra di lavoro con 2 o più addetti)</w:t>
            </w:r>
          </w:p>
        </w:tc>
      </w:tr>
      <w:tr w:rsidR="00E16C48" w:rsidRPr="00600A9D" w14:paraId="066864D2" w14:textId="77777777" w:rsidTr="000F0896">
        <w:tc>
          <w:tcPr>
            <w:tcW w:w="4176" w:type="dxa"/>
            <w:vMerge w:val="restart"/>
            <w:tcBorders>
              <w:top w:val="single" w:sz="4" w:space="0" w:color="auto"/>
              <w:left w:val="single" w:sz="4" w:space="0" w:color="auto"/>
              <w:bottom w:val="single" w:sz="4" w:space="0" w:color="auto"/>
              <w:right w:val="single" w:sz="4" w:space="0" w:color="auto"/>
            </w:tcBorders>
          </w:tcPr>
          <w:p w14:paraId="6F21CBF1" w14:textId="77777777" w:rsidR="00E16C48" w:rsidRDefault="00E16C48" w:rsidP="003110C5">
            <w:pPr>
              <w:rPr>
                <w:sz w:val="18"/>
                <w:szCs w:val="18"/>
              </w:rPr>
            </w:pPr>
            <w:r w:rsidRPr="00600A9D">
              <w:rPr>
                <w:sz w:val="18"/>
                <w:szCs w:val="18"/>
              </w:rPr>
              <w:t xml:space="preserve">Il </w:t>
            </w:r>
            <w:r>
              <w:rPr>
                <w:sz w:val="18"/>
                <w:szCs w:val="18"/>
              </w:rPr>
              <w:t>Dirigente Impianti Ambiente</w:t>
            </w:r>
          </w:p>
          <w:p w14:paraId="7E99DAF4" w14:textId="77777777" w:rsidR="00E16C48" w:rsidRDefault="00E16C48" w:rsidP="003110C5">
            <w:pPr>
              <w:rPr>
                <w:sz w:val="18"/>
                <w:szCs w:val="18"/>
              </w:rPr>
            </w:pPr>
            <w:r>
              <w:rPr>
                <w:sz w:val="18"/>
                <w:szCs w:val="18"/>
              </w:rPr>
              <w:t>Floriano Scacchetti</w:t>
            </w:r>
          </w:p>
          <w:p w14:paraId="6F71ACF6" w14:textId="77777777" w:rsidR="00E16C48" w:rsidRPr="00477A42" w:rsidRDefault="00E16C48" w:rsidP="003110C5">
            <w:pPr>
              <w:rPr>
                <w:sz w:val="18"/>
                <w:szCs w:val="18"/>
              </w:rPr>
            </w:pPr>
            <w:r w:rsidRPr="00477A42">
              <w:rPr>
                <w:sz w:val="18"/>
                <w:szCs w:val="18"/>
              </w:rPr>
              <w:t xml:space="preserve">Firma: </w:t>
            </w:r>
          </w:p>
          <w:p w14:paraId="0C5C0B9D" w14:textId="77777777" w:rsidR="00E16C48" w:rsidRDefault="00E16C48" w:rsidP="001A728E">
            <w:pPr>
              <w:rPr>
                <w:sz w:val="18"/>
                <w:szCs w:val="18"/>
              </w:rPr>
            </w:pPr>
          </w:p>
          <w:p w14:paraId="46E49872" w14:textId="6A7457E0" w:rsidR="00E16C48" w:rsidRPr="00477A42" w:rsidRDefault="00E16C48" w:rsidP="00E16C48">
            <w:pPr>
              <w:pBdr>
                <w:bottom w:val="single" w:sz="4" w:space="1" w:color="auto"/>
              </w:pBdr>
              <w:rPr>
                <w:sz w:val="18"/>
                <w:szCs w:val="18"/>
              </w:rPr>
            </w:pPr>
            <w:r w:rsidRPr="00477A42">
              <w:rPr>
                <w:sz w:val="18"/>
                <w:szCs w:val="18"/>
              </w:rPr>
              <w:t>……………………………………………………</w:t>
            </w:r>
          </w:p>
          <w:p w14:paraId="4AB93B42" w14:textId="1D02A1DE" w:rsidR="00E16C48" w:rsidRDefault="00E16C48" w:rsidP="009D7239">
            <w:pPr>
              <w:jc w:val="left"/>
              <w:rPr>
                <w:rFonts w:cs="Arial"/>
                <w:sz w:val="18"/>
                <w:szCs w:val="18"/>
              </w:rPr>
            </w:pPr>
            <w:r>
              <w:rPr>
                <w:rFonts w:cs="Arial"/>
                <w:sz w:val="18"/>
                <w:szCs w:val="18"/>
              </w:rPr>
              <w:t xml:space="preserve">Il </w:t>
            </w:r>
            <w:r w:rsidRPr="00B9030C">
              <w:rPr>
                <w:rFonts w:cs="Arial"/>
                <w:sz w:val="18"/>
                <w:szCs w:val="18"/>
              </w:rPr>
              <w:t>Responsabile</w:t>
            </w:r>
            <w:r>
              <w:rPr>
                <w:rFonts w:cs="Arial"/>
                <w:sz w:val="18"/>
                <w:szCs w:val="18"/>
              </w:rPr>
              <w:t xml:space="preserve"> Qualità, Sicurezza e Ambiente</w:t>
            </w:r>
            <w:r w:rsidRPr="00B9030C">
              <w:rPr>
                <w:rFonts w:cs="Arial"/>
                <w:sz w:val="18"/>
                <w:szCs w:val="18"/>
              </w:rPr>
              <w:t xml:space="preserve"> </w:t>
            </w:r>
            <w:r>
              <w:rPr>
                <w:rFonts w:cs="Arial"/>
                <w:sz w:val="18"/>
                <w:szCs w:val="18"/>
              </w:rPr>
              <w:t>e Servizi Generali</w:t>
            </w:r>
          </w:p>
          <w:p w14:paraId="3F2337C1" w14:textId="77777777" w:rsidR="00E16C48" w:rsidRDefault="00E16C48" w:rsidP="009D7239">
            <w:pPr>
              <w:rPr>
                <w:sz w:val="18"/>
                <w:szCs w:val="18"/>
              </w:rPr>
            </w:pPr>
            <w:r>
              <w:rPr>
                <w:rFonts w:cs="Arial"/>
                <w:sz w:val="18"/>
                <w:szCs w:val="18"/>
              </w:rPr>
              <w:t>Ing. Valeria Dal Borgo</w:t>
            </w:r>
            <w:r w:rsidRPr="00477A42">
              <w:rPr>
                <w:sz w:val="18"/>
                <w:szCs w:val="18"/>
              </w:rPr>
              <w:t xml:space="preserve"> </w:t>
            </w:r>
          </w:p>
          <w:p w14:paraId="451ECCB7" w14:textId="77777777" w:rsidR="00E16C48" w:rsidRDefault="00E16C48" w:rsidP="009D7239">
            <w:pPr>
              <w:rPr>
                <w:sz w:val="18"/>
                <w:szCs w:val="18"/>
              </w:rPr>
            </w:pPr>
          </w:p>
          <w:p w14:paraId="49A06E02" w14:textId="77777777" w:rsidR="00E16C48" w:rsidRPr="00477A42" w:rsidRDefault="00E16C48" w:rsidP="00E16C48">
            <w:pPr>
              <w:pBdr>
                <w:bottom w:val="single" w:sz="4" w:space="1" w:color="auto"/>
              </w:pBdr>
              <w:rPr>
                <w:sz w:val="18"/>
                <w:szCs w:val="18"/>
              </w:rPr>
            </w:pPr>
            <w:r w:rsidRPr="00477A42">
              <w:rPr>
                <w:sz w:val="18"/>
                <w:szCs w:val="18"/>
              </w:rPr>
              <w:t>……………………………………………………</w:t>
            </w:r>
          </w:p>
          <w:p w14:paraId="2AA9214A" w14:textId="77777777" w:rsidR="00E16C48" w:rsidRPr="00477A42" w:rsidRDefault="00E16C48" w:rsidP="00C635F1">
            <w:pPr>
              <w:rPr>
                <w:sz w:val="18"/>
                <w:szCs w:val="18"/>
              </w:rPr>
            </w:pPr>
            <w:r w:rsidRPr="00477A42">
              <w:rPr>
                <w:sz w:val="18"/>
                <w:szCs w:val="18"/>
              </w:rPr>
              <w:t>Referente del contratto</w:t>
            </w:r>
          </w:p>
          <w:p w14:paraId="356ED033" w14:textId="77777777" w:rsidR="00E16C48" w:rsidRDefault="00E16C48" w:rsidP="00C635F1">
            <w:pPr>
              <w:rPr>
                <w:sz w:val="18"/>
                <w:szCs w:val="18"/>
              </w:rPr>
            </w:pPr>
            <w:r>
              <w:rPr>
                <w:sz w:val="18"/>
                <w:szCs w:val="18"/>
              </w:rPr>
              <w:t>Dott. Gianni Pozzetti</w:t>
            </w:r>
          </w:p>
          <w:p w14:paraId="773616D5" w14:textId="77777777" w:rsidR="00E16C48" w:rsidRPr="00477A42" w:rsidRDefault="00E16C48" w:rsidP="00C635F1">
            <w:pPr>
              <w:rPr>
                <w:sz w:val="18"/>
                <w:szCs w:val="18"/>
              </w:rPr>
            </w:pPr>
            <w:r>
              <w:rPr>
                <w:sz w:val="18"/>
                <w:szCs w:val="18"/>
              </w:rPr>
              <w:t>F</w:t>
            </w:r>
            <w:r w:rsidRPr="00477A42">
              <w:rPr>
                <w:sz w:val="18"/>
                <w:szCs w:val="18"/>
              </w:rPr>
              <w:t xml:space="preserve">irma: </w:t>
            </w:r>
          </w:p>
          <w:p w14:paraId="7116CF34" w14:textId="77777777" w:rsidR="00E16C48" w:rsidRPr="00477A42" w:rsidRDefault="00E16C48" w:rsidP="00C635F1">
            <w:pPr>
              <w:rPr>
                <w:sz w:val="16"/>
                <w:szCs w:val="16"/>
              </w:rPr>
            </w:pPr>
          </w:p>
          <w:p w14:paraId="1317F867" w14:textId="77777777" w:rsidR="00E16C48" w:rsidRPr="00477A42" w:rsidRDefault="00E16C48" w:rsidP="00C635F1">
            <w:pPr>
              <w:rPr>
                <w:sz w:val="18"/>
                <w:szCs w:val="18"/>
              </w:rPr>
            </w:pPr>
            <w:r w:rsidRPr="00477A42">
              <w:rPr>
                <w:sz w:val="18"/>
                <w:szCs w:val="18"/>
              </w:rPr>
              <w:t>…………………………………………………………</w:t>
            </w:r>
          </w:p>
          <w:p w14:paraId="64676788" w14:textId="21DA1857" w:rsidR="00E16C48" w:rsidRPr="00477A42" w:rsidRDefault="00E16C48" w:rsidP="001A728E">
            <w:pPr>
              <w:rPr>
                <w:sz w:val="18"/>
                <w:szCs w:val="18"/>
              </w:rPr>
            </w:pPr>
          </w:p>
        </w:tc>
        <w:tc>
          <w:tcPr>
            <w:tcW w:w="223" w:type="dxa"/>
            <w:vMerge/>
            <w:tcBorders>
              <w:top w:val="nil"/>
              <w:left w:val="single" w:sz="4" w:space="0" w:color="auto"/>
              <w:bottom w:val="nil"/>
              <w:right w:val="single" w:sz="4" w:space="0" w:color="auto"/>
            </w:tcBorders>
            <w:shd w:val="clear" w:color="auto" w:fill="auto"/>
          </w:tcPr>
          <w:p w14:paraId="6DFBB48E" w14:textId="77777777" w:rsidR="00E16C48" w:rsidRPr="00477A42" w:rsidRDefault="00E16C48" w:rsidP="002C0EF7">
            <w:pPr>
              <w:rPr>
                <w:sz w:val="18"/>
                <w:szCs w:val="18"/>
              </w:rPr>
            </w:pPr>
          </w:p>
        </w:tc>
        <w:tc>
          <w:tcPr>
            <w:tcW w:w="466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4AA352" w14:textId="77777777" w:rsidR="00E16C48" w:rsidRPr="00C07235" w:rsidRDefault="00E16C48" w:rsidP="00477A42">
            <w:pPr>
              <w:rPr>
                <w:color w:val="FF0000"/>
                <w:sz w:val="18"/>
                <w:szCs w:val="18"/>
              </w:rPr>
            </w:pPr>
            <w:r w:rsidRPr="00C07235">
              <w:rPr>
                <w:color w:val="FF0000"/>
                <w:sz w:val="18"/>
                <w:szCs w:val="18"/>
              </w:rPr>
              <w:t>Per l’impresa sub- affidataria</w:t>
            </w:r>
          </w:p>
        </w:tc>
      </w:tr>
      <w:tr w:rsidR="00E16C48" w:rsidRPr="00600A9D" w14:paraId="16D8340E" w14:textId="77777777" w:rsidTr="00DD036B">
        <w:trPr>
          <w:trHeight w:val="1961"/>
        </w:trPr>
        <w:tc>
          <w:tcPr>
            <w:tcW w:w="4176" w:type="dxa"/>
            <w:vMerge/>
            <w:tcBorders>
              <w:top w:val="single" w:sz="4" w:space="0" w:color="auto"/>
              <w:left w:val="single" w:sz="4" w:space="0" w:color="auto"/>
              <w:bottom w:val="single" w:sz="4" w:space="0" w:color="auto"/>
              <w:right w:val="single" w:sz="4" w:space="0" w:color="auto"/>
            </w:tcBorders>
          </w:tcPr>
          <w:p w14:paraId="6DF092A5" w14:textId="77777777" w:rsidR="00E16C48" w:rsidRPr="00477A42" w:rsidRDefault="00E16C48" w:rsidP="001A728E">
            <w:pPr>
              <w:rPr>
                <w:sz w:val="18"/>
                <w:szCs w:val="18"/>
              </w:rPr>
            </w:pPr>
          </w:p>
        </w:tc>
        <w:tc>
          <w:tcPr>
            <w:tcW w:w="223" w:type="dxa"/>
            <w:vMerge/>
            <w:tcBorders>
              <w:top w:val="nil"/>
              <w:left w:val="single" w:sz="4" w:space="0" w:color="auto"/>
              <w:bottom w:val="nil"/>
              <w:right w:val="single" w:sz="4" w:space="0" w:color="auto"/>
            </w:tcBorders>
            <w:shd w:val="clear" w:color="auto" w:fill="auto"/>
          </w:tcPr>
          <w:p w14:paraId="4136B349" w14:textId="77777777" w:rsidR="00E16C48" w:rsidRPr="00477A42" w:rsidRDefault="00E16C48" w:rsidP="001A728E">
            <w:pPr>
              <w:rPr>
                <w:sz w:val="18"/>
                <w:szCs w:val="18"/>
              </w:rPr>
            </w:pPr>
          </w:p>
        </w:tc>
        <w:tc>
          <w:tcPr>
            <w:tcW w:w="4662" w:type="dxa"/>
            <w:tcBorders>
              <w:top w:val="single" w:sz="4" w:space="0" w:color="auto"/>
              <w:left w:val="single" w:sz="4" w:space="0" w:color="auto"/>
              <w:bottom w:val="single" w:sz="4" w:space="0" w:color="auto"/>
              <w:right w:val="single" w:sz="4" w:space="0" w:color="auto"/>
            </w:tcBorders>
          </w:tcPr>
          <w:p w14:paraId="6A88CE5C" w14:textId="77777777" w:rsidR="00E16C48" w:rsidRPr="00C07235" w:rsidRDefault="00E16C48" w:rsidP="00477A42">
            <w:pPr>
              <w:rPr>
                <w:color w:val="FF0000"/>
                <w:sz w:val="18"/>
                <w:szCs w:val="18"/>
              </w:rPr>
            </w:pPr>
            <w:r w:rsidRPr="00C07235">
              <w:rPr>
                <w:color w:val="FF0000"/>
                <w:sz w:val="18"/>
                <w:szCs w:val="18"/>
              </w:rPr>
              <w:t xml:space="preserve"> Per Accettazione e condivisione </w:t>
            </w:r>
          </w:p>
          <w:p w14:paraId="1D618D45" w14:textId="77777777" w:rsidR="00E16C48" w:rsidRPr="00C07235" w:rsidRDefault="00E16C48" w:rsidP="00477A42">
            <w:pPr>
              <w:rPr>
                <w:color w:val="FF0000"/>
                <w:sz w:val="18"/>
                <w:szCs w:val="18"/>
              </w:rPr>
            </w:pPr>
            <w:r w:rsidRPr="00C07235">
              <w:rPr>
                <w:color w:val="FF0000"/>
                <w:sz w:val="18"/>
                <w:szCs w:val="18"/>
              </w:rPr>
              <w:t xml:space="preserve">Il rappresentante legale, </w:t>
            </w:r>
          </w:p>
          <w:p w14:paraId="42754E7B" w14:textId="77777777" w:rsidR="00E16C48" w:rsidRPr="00C07235" w:rsidRDefault="00E16C48" w:rsidP="00477A42">
            <w:pPr>
              <w:rPr>
                <w:color w:val="FF0000"/>
                <w:sz w:val="18"/>
                <w:szCs w:val="18"/>
              </w:rPr>
            </w:pPr>
            <w:r w:rsidRPr="00C07235">
              <w:rPr>
                <w:color w:val="FF0000"/>
                <w:sz w:val="18"/>
                <w:szCs w:val="18"/>
              </w:rPr>
              <w:t>Sig._______________________</w:t>
            </w:r>
          </w:p>
          <w:p w14:paraId="2950AA4A" w14:textId="77777777" w:rsidR="00E16C48" w:rsidRPr="00C07235" w:rsidRDefault="00E16C48" w:rsidP="00477A42">
            <w:pPr>
              <w:rPr>
                <w:color w:val="FF0000"/>
                <w:sz w:val="18"/>
                <w:szCs w:val="18"/>
              </w:rPr>
            </w:pPr>
            <w:r w:rsidRPr="00C07235">
              <w:rPr>
                <w:color w:val="FF0000"/>
                <w:sz w:val="18"/>
                <w:szCs w:val="18"/>
              </w:rPr>
              <w:t>Data _____________________</w:t>
            </w:r>
          </w:p>
          <w:p w14:paraId="16A1980D" w14:textId="77777777" w:rsidR="00E16C48" w:rsidRPr="00C07235" w:rsidRDefault="00E16C48" w:rsidP="00477A42">
            <w:pPr>
              <w:rPr>
                <w:color w:val="FF0000"/>
                <w:sz w:val="18"/>
                <w:szCs w:val="18"/>
              </w:rPr>
            </w:pPr>
            <w:r w:rsidRPr="00C07235">
              <w:rPr>
                <w:color w:val="FF0000"/>
                <w:sz w:val="18"/>
                <w:szCs w:val="18"/>
              </w:rPr>
              <w:t xml:space="preserve">TIMBRO E FIRMA  </w:t>
            </w:r>
          </w:p>
          <w:p w14:paraId="5052E2EB" w14:textId="77777777" w:rsidR="00E16C48" w:rsidRPr="00C07235" w:rsidRDefault="00E16C48" w:rsidP="001A728E">
            <w:pPr>
              <w:rPr>
                <w:color w:val="FF0000"/>
                <w:sz w:val="18"/>
                <w:szCs w:val="18"/>
              </w:rPr>
            </w:pPr>
            <w:r w:rsidRPr="00C07235">
              <w:rPr>
                <w:color w:val="FF0000"/>
                <w:sz w:val="18"/>
                <w:szCs w:val="18"/>
              </w:rPr>
              <w:t>………………………………………………………………</w:t>
            </w:r>
          </w:p>
        </w:tc>
      </w:tr>
      <w:tr w:rsidR="00E16C48" w:rsidRPr="00600A9D" w14:paraId="0F1F9A48" w14:textId="77777777" w:rsidTr="00D2484D">
        <w:trPr>
          <w:trHeight w:val="304"/>
        </w:trPr>
        <w:tc>
          <w:tcPr>
            <w:tcW w:w="9061" w:type="dxa"/>
            <w:gridSpan w:val="3"/>
            <w:tcBorders>
              <w:top w:val="single" w:sz="4" w:space="0" w:color="auto"/>
              <w:left w:val="nil"/>
              <w:bottom w:val="single" w:sz="4" w:space="0" w:color="auto"/>
              <w:right w:val="nil"/>
            </w:tcBorders>
          </w:tcPr>
          <w:p w14:paraId="4CDD6F5E" w14:textId="77777777" w:rsidR="00E16C48" w:rsidRDefault="00E16C48" w:rsidP="000F0896">
            <w:pPr>
              <w:rPr>
                <w:sz w:val="16"/>
                <w:szCs w:val="16"/>
              </w:rPr>
            </w:pPr>
          </w:p>
          <w:p w14:paraId="2EA871B9" w14:textId="4990A381" w:rsidR="00E16C48" w:rsidRDefault="00E16C48" w:rsidP="000F0896">
            <w:pPr>
              <w:rPr>
                <w:sz w:val="18"/>
                <w:szCs w:val="18"/>
              </w:rPr>
            </w:pPr>
            <w:r w:rsidRPr="00DD036B">
              <w:rPr>
                <w:sz w:val="16"/>
                <w:szCs w:val="16"/>
              </w:rPr>
              <w:t xml:space="preserve">    </w:t>
            </w:r>
          </w:p>
        </w:tc>
      </w:tr>
      <w:tr w:rsidR="00E16C48" w:rsidRPr="00600A9D" w14:paraId="68C1B751" w14:textId="77777777" w:rsidTr="00DD036B">
        <w:trPr>
          <w:trHeight w:val="304"/>
        </w:trPr>
        <w:tc>
          <w:tcPr>
            <w:tcW w:w="9061" w:type="dxa"/>
            <w:gridSpan w:val="3"/>
            <w:tcBorders>
              <w:top w:val="single" w:sz="4" w:space="0" w:color="auto"/>
              <w:left w:val="single" w:sz="4" w:space="0" w:color="auto"/>
              <w:bottom w:val="single" w:sz="4" w:space="0" w:color="auto"/>
              <w:right w:val="single" w:sz="4" w:space="0" w:color="auto"/>
            </w:tcBorders>
          </w:tcPr>
          <w:p w14:paraId="68538FD4" w14:textId="6AA28F91" w:rsidR="00E16C48" w:rsidRDefault="00E16C48" w:rsidP="000F0896">
            <w:pPr>
              <w:rPr>
                <w:sz w:val="18"/>
                <w:szCs w:val="18"/>
              </w:rPr>
            </w:pPr>
            <w:r>
              <w:rPr>
                <w:sz w:val="18"/>
                <w:szCs w:val="18"/>
              </w:rPr>
              <w:t>DATA                     ATTIVITÀ OGGETTO DEL CONTRATTO : Fornitura di gasolio per autotrazione</w:t>
            </w:r>
          </w:p>
        </w:tc>
      </w:tr>
    </w:tbl>
    <w:p w14:paraId="53283F55" w14:textId="77777777" w:rsidR="00946EDE" w:rsidRPr="00DD036B" w:rsidRDefault="00946EDE" w:rsidP="00DC0BA0">
      <w:pPr>
        <w:rPr>
          <w:sz w:val="16"/>
          <w:szCs w:val="16"/>
        </w:rPr>
      </w:pPr>
    </w:p>
    <w:tbl>
      <w:tblPr>
        <w:tblStyle w:val="Grigliatabella"/>
        <w:tblW w:w="0" w:type="auto"/>
        <w:tblLook w:val="04A0" w:firstRow="1" w:lastRow="0" w:firstColumn="1" w:lastColumn="0" w:noHBand="0" w:noVBand="1"/>
      </w:tblPr>
      <w:tblGrid>
        <w:gridCol w:w="3114"/>
        <w:gridCol w:w="4536"/>
        <w:gridCol w:w="1411"/>
      </w:tblGrid>
      <w:tr w:rsidR="00946EDE" w14:paraId="43F0C134" w14:textId="77777777" w:rsidTr="00946EDE">
        <w:tc>
          <w:tcPr>
            <w:tcW w:w="9061" w:type="dxa"/>
            <w:gridSpan w:val="3"/>
            <w:vAlign w:val="center"/>
          </w:tcPr>
          <w:p w14:paraId="4A1287CE" w14:textId="77777777" w:rsidR="00946EDE" w:rsidRDefault="00946EDE" w:rsidP="00946EDE">
            <w:pPr>
              <w:jc w:val="center"/>
            </w:pPr>
            <w:r>
              <w:t>PER PRESA VISIONE I REFERENTI OPERATIVI DEL CONTRATTO</w:t>
            </w:r>
          </w:p>
        </w:tc>
      </w:tr>
      <w:tr w:rsidR="00946EDE" w14:paraId="2A5B8841" w14:textId="77777777" w:rsidTr="00DD036B">
        <w:trPr>
          <w:trHeight w:val="391"/>
        </w:trPr>
        <w:tc>
          <w:tcPr>
            <w:tcW w:w="3114" w:type="dxa"/>
            <w:vAlign w:val="center"/>
          </w:tcPr>
          <w:p w14:paraId="0630B9CB" w14:textId="77777777" w:rsidR="00946EDE" w:rsidRPr="005F7414" w:rsidRDefault="00946EDE" w:rsidP="00DC0BA0">
            <w:pPr>
              <w:rPr>
                <w:sz w:val="18"/>
                <w:szCs w:val="18"/>
              </w:rPr>
            </w:pPr>
            <w:r w:rsidRPr="005F7414">
              <w:rPr>
                <w:sz w:val="18"/>
                <w:szCs w:val="18"/>
              </w:rPr>
              <w:t>Sig……….</w:t>
            </w:r>
          </w:p>
          <w:p w14:paraId="16544251" w14:textId="77777777" w:rsidR="00946EDE" w:rsidRPr="00946EDE" w:rsidRDefault="00946EDE" w:rsidP="00DC0BA0">
            <w:pPr>
              <w:rPr>
                <w:sz w:val="18"/>
                <w:szCs w:val="18"/>
                <w:highlight w:val="yellow"/>
              </w:rPr>
            </w:pPr>
          </w:p>
        </w:tc>
        <w:tc>
          <w:tcPr>
            <w:tcW w:w="4536" w:type="dxa"/>
          </w:tcPr>
          <w:p w14:paraId="3980DF4A" w14:textId="77777777" w:rsidR="00946EDE" w:rsidRPr="00946EDE" w:rsidRDefault="00946EDE" w:rsidP="00DC0BA0">
            <w:pPr>
              <w:rPr>
                <w:vertAlign w:val="superscript"/>
              </w:rPr>
            </w:pPr>
            <w:r w:rsidRPr="00946EDE">
              <w:rPr>
                <w:vertAlign w:val="superscript"/>
              </w:rPr>
              <w:t>FIRMA</w:t>
            </w:r>
          </w:p>
        </w:tc>
        <w:tc>
          <w:tcPr>
            <w:tcW w:w="1411" w:type="dxa"/>
          </w:tcPr>
          <w:p w14:paraId="2002E6C3" w14:textId="77777777" w:rsidR="00946EDE" w:rsidRPr="00946EDE" w:rsidRDefault="00946EDE" w:rsidP="00DC0BA0">
            <w:pPr>
              <w:rPr>
                <w:vertAlign w:val="superscript"/>
              </w:rPr>
            </w:pPr>
            <w:r w:rsidRPr="00946EDE">
              <w:rPr>
                <w:vertAlign w:val="superscript"/>
              </w:rPr>
              <w:t>DATA</w:t>
            </w:r>
          </w:p>
        </w:tc>
      </w:tr>
      <w:tr w:rsidR="00946EDE" w14:paraId="103A4A98" w14:textId="77777777" w:rsidTr="005F7414">
        <w:tc>
          <w:tcPr>
            <w:tcW w:w="3114" w:type="dxa"/>
            <w:shd w:val="clear" w:color="auto" w:fill="auto"/>
            <w:vAlign w:val="center"/>
          </w:tcPr>
          <w:p w14:paraId="1486EF0C" w14:textId="77777777" w:rsidR="00946EDE" w:rsidRPr="005F7414" w:rsidRDefault="00946EDE" w:rsidP="00946EDE">
            <w:pPr>
              <w:rPr>
                <w:sz w:val="18"/>
                <w:szCs w:val="18"/>
              </w:rPr>
            </w:pPr>
            <w:bookmarkStart w:id="309" w:name="_Hlk193449363"/>
            <w:r w:rsidRPr="005F7414">
              <w:rPr>
                <w:sz w:val="18"/>
                <w:szCs w:val="18"/>
              </w:rPr>
              <w:t>Sig……….</w:t>
            </w:r>
          </w:p>
          <w:p w14:paraId="178D5323" w14:textId="77777777" w:rsidR="00946EDE" w:rsidRDefault="00946EDE" w:rsidP="00946EDE">
            <w:pPr>
              <w:rPr>
                <w:sz w:val="18"/>
                <w:szCs w:val="18"/>
                <w:highlight w:val="yellow"/>
              </w:rPr>
            </w:pPr>
          </w:p>
        </w:tc>
        <w:tc>
          <w:tcPr>
            <w:tcW w:w="4536" w:type="dxa"/>
          </w:tcPr>
          <w:p w14:paraId="23BB2CE6" w14:textId="77777777" w:rsidR="00946EDE" w:rsidRPr="00946EDE" w:rsidRDefault="00946EDE" w:rsidP="00946EDE">
            <w:pPr>
              <w:rPr>
                <w:vertAlign w:val="superscript"/>
              </w:rPr>
            </w:pPr>
            <w:r w:rsidRPr="00946EDE">
              <w:rPr>
                <w:vertAlign w:val="superscript"/>
              </w:rPr>
              <w:t>FIRMA</w:t>
            </w:r>
          </w:p>
        </w:tc>
        <w:tc>
          <w:tcPr>
            <w:tcW w:w="1411" w:type="dxa"/>
          </w:tcPr>
          <w:p w14:paraId="5EB63C75" w14:textId="77777777" w:rsidR="00946EDE" w:rsidRPr="00946EDE" w:rsidRDefault="00946EDE" w:rsidP="00946EDE">
            <w:pPr>
              <w:rPr>
                <w:vertAlign w:val="superscript"/>
              </w:rPr>
            </w:pPr>
            <w:r w:rsidRPr="00946EDE">
              <w:rPr>
                <w:vertAlign w:val="superscript"/>
              </w:rPr>
              <w:t>DATA</w:t>
            </w:r>
          </w:p>
        </w:tc>
      </w:tr>
      <w:bookmarkEnd w:id="309"/>
      <w:tr w:rsidR="009D7239" w14:paraId="65A6E791" w14:textId="77777777" w:rsidTr="005F7414">
        <w:tc>
          <w:tcPr>
            <w:tcW w:w="3114" w:type="dxa"/>
            <w:shd w:val="clear" w:color="auto" w:fill="auto"/>
            <w:vAlign w:val="center"/>
          </w:tcPr>
          <w:p w14:paraId="7522885B" w14:textId="77777777" w:rsidR="009D7239" w:rsidRPr="005F7414" w:rsidRDefault="009D7239" w:rsidP="00946EDE">
            <w:pPr>
              <w:rPr>
                <w:sz w:val="18"/>
                <w:szCs w:val="18"/>
              </w:rPr>
            </w:pPr>
          </w:p>
        </w:tc>
        <w:tc>
          <w:tcPr>
            <w:tcW w:w="4536" w:type="dxa"/>
          </w:tcPr>
          <w:p w14:paraId="48D60B1C" w14:textId="77777777" w:rsidR="009D7239" w:rsidRPr="00946EDE" w:rsidRDefault="009D7239" w:rsidP="00946EDE">
            <w:pPr>
              <w:rPr>
                <w:vertAlign w:val="superscript"/>
              </w:rPr>
            </w:pPr>
          </w:p>
        </w:tc>
        <w:tc>
          <w:tcPr>
            <w:tcW w:w="1411" w:type="dxa"/>
          </w:tcPr>
          <w:p w14:paraId="56751B58" w14:textId="77777777" w:rsidR="009D7239" w:rsidRPr="00946EDE" w:rsidRDefault="009D7239" w:rsidP="00946EDE">
            <w:pPr>
              <w:rPr>
                <w:vertAlign w:val="superscript"/>
              </w:rPr>
            </w:pPr>
          </w:p>
        </w:tc>
      </w:tr>
      <w:tr w:rsidR="009D7239" w:rsidRPr="00946EDE" w14:paraId="69ED7647" w14:textId="77777777" w:rsidTr="009D7239">
        <w:tc>
          <w:tcPr>
            <w:tcW w:w="3114" w:type="dxa"/>
          </w:tcPr>
          <w:p w14:paraId="3DEC7934" w14:textId="77777777" w:rsidR="009D7239" w:rsidRPr="005F7414" w:rsidRDefault="009D7239" w:rsidP="00C63EF4">
            <w:pPr>
              <w:rPr>
                <w:sz w:val="18"/>
                <w:szCs w:val="18"/>
              </w:rPr>
            </w:pPr>
            <w:r w:rsidRPr="005F7414">
              <w:rPr>
                <w:sz w:val="18"/>
                <w:szCs w:val="18"/>
              </w:rPr>
              <w:t>Sig……….</w:t>
            </w:r>
          </w:p>
          <w:p w14:paraId="33F282CD" w14:textId="77777777" w:rsidR="009D7239" w:rsidRDefault="009D7239" w:rsidP="00C63EF4">
            <w:pPr>
              <w:rPr>
                <w:sz w:val="18"/>
                <w:szCs w:val="18"/>
                <w:highlight w:val="yellow"/>
              </w:rPr>
            </w:pPr>
          </w:p>
        </w:tc>
        <w:tc>
          <w:tcPr>
            <w:tcW w:w="4536" w:type="dxa"/>
          </w:tcPr>
          <w:p w14:paraId="7990D42D" w14:textId="77777777" w:rsidR="009D7239" w:rsidRPr="00946EDE" w:rsidRDefault="009D7239" w:rsidP="00C63EF4">
            <w:pPr>
              <w:rPr>
                <w:vertAlign w:val="superscript"/>
              </w:rPr>
            </w:pPr>
            <w:r w:rsidRPr="00946EDE">
              <w:rPr>
                <w:vertAlign w:val="superscript"/>
              </w:rPr>
              <w:t>FIRMA</w:t>
            </w:r>
          </w:p>
        </w:tc>
        <w:tc>
          <w:tcPr>
            <w:tcW w:w="1411" w:type="dxa"/>
          </w:tcPr>
          <w:p w14:paraId="4428BD28" w14:textId="77777777" w:rsidR="009D7239" w:rsidRPr="00946EDE" w:rsidRDefault="009D7239" w:rsidP="00C63EF4">
            <w:pPr>
              <w:rPr>
                <w:vertAlign w:val="superscript"/>
              </w:rPr>
            </w:pPr>
            <w:r w:rsidRPr="00946EDE">
              <w:rPr>
                <w:vertAlign w:val="superscript"/>
              </w:rPr>
              <w:t>DATA</w:t>
            </w:r>
          </w:p>
        </w:tc>
      </w:tr>
    </w:tbl>
    <w:p w14:paraId="274C66E3" w14:textId="53D83C02" w:rsidR="00946EDE" w:rsidRPr="00DD036B" w:rsidRDefault="00946EDE" w:rsidP="00DD036B">
      <w:pPr>
        <w:rPr>
          <w:sz w:val="16"/>
          <w:szCs w:val="16"/>
        </w:rPr>
      </w:pPr>
    </w:p>
    <w:sectPr w:rsidR="00946EDE" w:rsidRPr="00DD036B" w:rsidSect="00684631">
      <w:headerReference w:type="default" r:id="rId13"/>
      <w:footerReference w:type="default" r:id="rId14"/>
      <w:pgSz w:w="11906" w:h="16838" w:code="9"/>
      <w:pgMar w:top="1418" w:right="1134" w:bottom="1418" w:left="170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DCFB6F" w14:textId="77777777" w:rsidR="00B06A84" w:rsidRDefault="00B06A84" w:rsidP="00DC0BA0">
      <w:r>
        <w:separator/>
      </w:r>
    </w:p>
    <w:p w14:paraId="2CA67298" w14:textId="77777777" w:rsidR="00B06A84" w:rsidRDefault="00B06A84" w:rsidP="00DC0BA0"/>
    <w:p w14:paraId="0886FD93" w14:textId="77777777" w:rsidR="00B06A84" w:rsidRDefault="00B06A84" w:rsidP="00DC0BA0"/>
    <w:p w14:paraId="3DBAA766" w14:textId="77777777" w:rsidR="00B06A84" w:rsidRDefault="00B06A84" w:rsidP="00DC0BA0"/>
    <w:p w14:paraId="3CB4DA55" w14:textId="77777777" w:rsidR="00B06A84" w:rsidRDefault="00B06A84" w:rsidP="00DC0BA0"/>
    <w:p w14:paraId="0128C666" w14:textId="77777777" w:rsidR="00B06A84" w:rsidRDefault="00B06A84" w:rsidP="00DC0BA0"/>
    <w:p w14:paraId="144FF087" w14:textId="77777777" w:rsidR="00B06A84" w:rsidRDefault="00B06A84" w:rsidP="00DC0BA0"/>
    <w:p w14:paraId="59CB2ABB" w14:textId="77777777" w:rsidR="00B06A84" w:rsidRDefault="00B06A84" w:rsidP="00DC0BA0"/>
    <w:p w14:paraId="62333C68" w14:textId="77777777" w:rsidR="00B06A84" w:rsidRDefault="00B06A84" w:rsidP="00DC0BA0"/>
    <w:p w14:paraId="62A15CA9" w14:textId="77777777" w:rsidR="00B06A84" w:rsidRDefault="00B06A84" w:rsidP="00DC0BA0"/>
    <w:p w14:paraId="636CBB66" w14:textId="77777777" w:rsidR="00B06A84" w:rsidRDefault="00B06A84" w:rsidP="00DC0BA0"/>
    <w:p w14:paraId="5D5E297F" w14:textId="77777777" w:rsidR="00B06A84" w:rsidRDefault="00B06A84" w:rsidP="00DC0BA0"/>
    <w:p w14:paraId="006AC721" w14:textId="77777777" w:rsidR="00B06A84" w:rsidRDefault="00B06A84" w:rsidP="00DC0BA0"/>
    <w:p w14:paraId="1B65F63C" w14:textId="77777777" w:rsidR="00B06A84" w:rsidRDefault="00B06A84" w:rsidP="00DC0BA0"/>
    <w:p w14:paraId="31A42CF2" w14:textId="77777777" w:rsidR="00B06A84" w:rsidRDefault="00B06A84" w:rsidP="00DC0BA0"/>
    <w:p w14:paraId="025D1A65" w14:textId="77777777" w:rsidR="00B06A84" w:rsidRDefault="00B06A84" w:rsidP="00DC0BA0"/>
    <w:p w14:paraId="48CA41B0" w14:textId="77777777" w:rsidR="00B06A84" w:rsidRDefault="00B06A84" w:rsidP="00DC0BA0"/>
    <w:p w14:paraId="1246C67C" w14:textId="77777777" w:rsidR="00B06A84" w:rsidRDefault="00B06A84" w:rsidP="00DC0BA0"/>
    <w:p w14:paraId="4039450F" w14:textId="77777777" w:rsidR="00B06A84" w:rsidRDefault="00B06A84" w:rsidP="00DC0BA0"/>
    <w:p w14:paraId="701B2B42" w14:textId="77777777" w:rsidR="00B06A84" w:rsidRDefault="00B06A84" w:rsidP="00DC0BA0"/>
    <w:p w14:paraId="5D5788DF" w14:textId="77777777" w:rsidR="00B06A84" w:rsidRDefault="00B06A84" w:rsidP="00DC0BA0"/>
    <w:p w14:paraId="022AC3A2" w14:textId="77777777" w:rsidR="00B06A84" w:rsidRDefault="00B06A84" w:rsidP="00DC0BA0"/>
    <w:p w14:paraId="3D9FD18D" w14:textId="77777777" w:rsidR="00B06A84" w:rsidRDefault="00B06A84" w:rsidP="00DC0BA0"/>
    <w:p w14:paraId="3736F4CD" w14:textId="77777777" w:rsidR="00B06A84" w:rsidRDefault="00B06A84" w:rsidP="00DC0BA0"/>
    <w:p w14:paraId="525A4080" w14:textId="77777777" w:rsidR="00B06A84" w:rsidRDefault="00B06A84" w:rsidP="00DC0BA0"/>
    <w:p w14:paraId="6B695B25" w14:textId="77777777" w:rsidR="00B06A84" w:rsidRDefault="00B06A84" w:rsidP="00DC0BA0"/>
    <w:p w14:paraId="43DA82D1" w14:textId="77777777" w:rsidR="00B06A84" w:rsidRDefault="00B06A84" w:rsidP="00DC0BA0"/>
    <w:p w14:paraId="30D966D1" w14:textId="77777777" w:rsidR="00B06A84" w:rsidRDefault="00B06A84" w:rsidP="00DC0BA0"/>
    <w:p w14:paraId="1F4A2011" w14:textId="77777777" w:rsidR="00B06A84" w:rsidRDefault="00B06A84" w:rsidP="00DC0BA0"/>
    <w:p w14:paraId="79BCF23B" w14:textId="77777777" w:rsidR="00B06A84" w:rsidRDefault="00B06A84" w:rsidP="00DC0BA0"/>
    <w:p w14:paraId="60A5BB44" w14:textId="77777777" w:rsidR="00B06A84" w:rsidRDefault="00B06A84" w:rsidP="00DC0BA0"/>
    <w:p w14:paraId="510E0707" w14:textId="77777777" w:rsidR="00B06A84" w:rsidRDefault="00B06A84" w:rsidP="00DC0BA0"/>
    <w:p w14:paraId="223083E4" w14:textId="77777777" w:rsidR="00B06A84" w:rsidRDefault="00B06A84" w:rsidP="00DC0BA0"/>
    <w:p w14:paraId="3A408E55" w14:textId="77777777" w:rsidR="00B06A84" w:rsidRDefault="00B06A84" w:rsidP="00DC0BA0"/>
    <w:p w14:paraId="59A117D0" w14:textId="77777777" w:rsidR="00B06A84" w:rsidRDefault="00B06A84" w:rsidP="00DC0BA0"/>
    <w:p w14:paraId="141B649A" w14:textId="77777777" w:rsidR="00B06A84" w:rsidRDefault="00B06A84" w:rsidP="00DC0BA0"/>
    <w:p w14:paraId="79EF19D8" w14:textId="77777777" w:rsidR="00B06A84" w:rsidRDefault="00B06A84" w:rsidP="00DC0BA0"/>
    <w:p w14:paraId="64BF729F" w14:textId="77777777" w:rsidR="00B06A84" w:rsidRDefault="00B06A84" w:rsidP="00DC0BA0"/>
    <w:p w14:paraId="1F9D210B" w14:textId="77777777" w:rsidR="00B06A84" w:rsidRDefault="00B06A84" w:rsidP="00DC0BA0"/>
    <w:p w14:paraId="6A097052" w14:textId="77777777" w:rsidR="00B06A84" w:rsidRDefault="00B06A84" w:rsidP="00DC0BA0"/>
    <w:p w14:paraId="0726E504" w14:textId="77777777" w:rsidR="00B06A84" w:rsidRDefault="00B06A84" w:rsidP="00DC0BA0"/>
    <w:p w14:paraId="7A2C7B27" w14:textId="77777777" w:rsidR="00B06A84" w:rsidRDefault="00B06A84"/>
    <w:p w14:paraId="177D89EC" w14:textId="77777777" w:rsidR="00B06A84" w:rsidRDefault="00B06A84" w:rsidP="00B448DE"/>
    <w:p w14:paraId="4620D4DD" w14:textId="77777777" w:rsidR="00B06A84" w:rsidRDefault="00B06A84" w:rsidP="00B448DE"/>
    <w:p w14:paraId="7492E99D" w14:textId="77777777" w:rsidR="00B06A84" w:rsidRDefault="00B06A84" w:rsidP="00B448DE"/>
    <w:p w14:paraId="4319293E" w14:textId="77777777" w:rsidR="00B06A84" w:rsidRDefault="00B06A84" w:rsidP="00B448DE"/>
    <w:p w14:paraId="374FF715" w14:textId="77777777" w:rsidR="00B06A84" w:rsidRDefault="00B06A84" w:rsidP="00B448DE"/>
  </w:endnote>
  <w:endnote w:type="continuationSeparator" w:id="0">
    <w:p w14:paraId="0CDBA293" w14:textId="77777777" w:rsidR="00B06A84" w:rsidRDefault="00B06A84" w:rsidP="00DC0BA0">
      <w:r>
        <w:continuationSeparator/>
      </w:r>
    </w:p>
    <w:p w14:paraId="60F8A0F1" w14:textId="77777777" w:rsidR="00B06A84" w:rsidRDefault="00B06A84" w:rsidP="00DC0BA0"/>
    <w:p w14:paraId="3D431897" w14:textId="77777777" w:rsidR="00B06A84" w:rsidRDefault="00B06A84" w:rsidP="00DC0BA0"/>
    <w:p w14:paraId="521326EE" w14:textId="77777777" w:rsidR="00B06A84" w:rsidRDefault="00B06A84" w:rsidP="00DC0BA0"/>
    <w:p w14:paraId="43C95CA4" w14:textId="77777777" w:rsidR="00B06A84" w:rsidRDefault="00B06A84" w:rsidP="00DC0BA0"/>
    <w:p w14:paraId="1EF3D3CD" w14:textId="77777777" w:rsidR="00B06A84" w:rsidRDefault="00B06A84" w:rsidP="00DC0BA0"/>
    <w:p w14:paraId="0B11193F" w14:textId="77777777" w:rsidR="00B06A84" w:rsidRDefault="00B06A84" w:rsidP="00DC0BA0"/>
    <w:p w14:paraId="2A023B16" w14:textId="77777777" w:rsidR="00B06A84" w:rsidRDefault="00B06A84" w:rsidP="00DC0BA0"/>
    <w:p w14:paraId="32A1937C" w14:textId="77777777" w:rsidR="00B06A84" w:rsidRDefault="00B06A84" w:rsidP="00DC0BA0"/>
    <w:p w14:paraId="7BA3C360" w14:textId="77777777" w:rsidR="00B06A84" w:rsidRDefault="00B06A84" w:rsidP="00DC0BA0"/>
    <w:p w14:paraId="548B3714" w14:textId="77777777" w:rsidR="00B06A84" w:rsidRDefault="00B06A84" w:rsidP="00DC0BA0"/>
    <w:p w14:paraId="7BCCE82F" w14:textId="77777777" w:rsidR="00B06A84" w:rsidRDefault="00B06A84" w:rsidP="00DC0BA0"/>
    <w:p w14:paraId="7EF43ED1" w14:textId="77777777" w:rsidR="00B06A84" w:rsidRDefault="00B06A84" w:rsidP="00DC0BA0"/>
    <w:p w14:paraId="7B1ADFEB" w14:textId="77777777" w:rsidR="00B06A84" w:rsidRDefault="00B06A84" w:rsidP="00DC0BA0"/>
    <w:p w14:paraId="510D2E49" w14:textId="77777777" w:rsidR="00B06A84" w:rsidRDefault="00B06A84" w:rsidP="00DC0BA0"/>
    <w:p w14:paraId="01B5805D" w14:textId="77777777" w:rsidR="00B06A84" w:rsidRDefault="00B06A84" w:rsidP="00DC0BA0"/>
    <w:p w14:paraId="2B0A1B18" w14:textId="77777777" w:rsidR="00B06A84" w:rsidRDefault="00B06A84" w:rsidP="00DC0BA0"/>
    <w:p w14:paraId="3DBE411C" w14:textId="77777777" w:rsidR="00B06A84" w:rsidRDefault="00B06A84" w:rsidP="00DC0BA0"/>
    <w:p w14:paraId="46D4B466" w14:textId="77777777" w:rsidR="00B06A84" w:rsidRDefault="00B06A84" w:rsidP="00DC0BA0"/>
    <w:p w14:paraId="6919961A" w14:textId="77777777" w:rsidR="00B06A84" w:rsidRDefault="00B06A84" w:rsidP="00DC0BA0"/>
    <w:p w14:paraId="15A0569D" w14:textId="77777777" w:rsidR="00B06A84" w:rsidRDefault="00B06A84" w:rsidP="00DC0BA0"/>
    <w:p w14:paraId="43277F7B" w14:textId="77777777" w:rsidR="00B06A84" w:rsidRDefault="00B06A84" w:rsidP="00DC0BA0"/>
    <w:p w14:paraId="5D525F3C" w14:textId="77777777" w:rsidR="00B06A84" w:rsidRDefault="00B06A84" w:rsidP="00DC0BA0"/>
    <w:p w14:paraId="3C1C5A90" w14:textId="77777777" w:rsidR="00B06A84" w:rsidRDefault="00B06A84" w:rsidP="00DC0BA0"/>
    <w:p w14:paraId="26CB1105" w14:textId="77777777" w:rsidR="00B06A84" w:rsidRDefault="00B06A84" w:rsidP="00DC0BA0"/>
    <w:p w14:paraId="5758A3F6" w14:textId="77777777" w:rsidR="00B06A84" w:rsidRDefault="00B06A84" w:rsidP="00DC0BA0"/>
    <w:p w14:paraId="7E970894" w14:textId="77777777" w:rsidR="00B06A84" w:rsidRDefault="00B06A84" w:rsidP="00DC0BA0"/>
    <w:p w14:paraId="03310B68" w14:textId="77777777" w:rsidR="00B06A84" w:rsidRDefault="00B06A84" w:rsidP="00DC0BA0"/>
    <w:p w14:paraId="0B8F4F27" w14:textId="77777777" w:rsidR="00B06A84" w:rsidRDefault="00B06A84" w:rsidP="00DC0BA0"/>
    <w:p w14:paraId="13DC51C1" w14:textId="77777777" w:rsidR="00B06A84" w:rsidRDefault="00B06A84" w:rsidP="00DC0BA0"/>
    <w:p w14:paraId="063927A2" w14:textId="77777777" w:rsidR="00B06A84" w:rsidRDefault="00B06A84" w:rsidP="00DC0BA0"/>
    <w:p w14:paraId="59B223DD" w14:textId="77777777" w:rsidR="00B06A84" w:rsidRDefault="00B06A84" w:rsidP="00DC0BA0"/>
    <w:p w14:paraId="2216CBB6" w14:textId="77777777" w:rsidR="00B06A84" w:rsidRDefault="00B06A84" w:rsidP="00DC0BA0"/>
    <w:p w14:paraId="5F91CEFF" w14:textId="77777777" w:rsidR="00B06A84" w:rsidRDefault="00B06A84" w:rsidP="00DC0BA0"/>
    <w:p w14:paraId="77BEEA38" w14:textId="77777777" w:rsidR="00B06A84" w:rsidRDefault="00B06A84" w:rsidP="00DC0BA0"/>
    <w:p w14:paraId="722C6186" w14:textId="77777777" w:rsidR="00B06A84" w:rsidRDefault="00B06A84" w:rsidP="00DC0BA0"/>
    <w:p w14:paraId="2BA64333" w14:textId="77777777" w:rsidR="00B06A84" w:rsidRDefault="00B06A84" w:rsidP="00DC0BA0"/>
    <w:p w14:paraId="246CB633" w14:textId="77777777" w:rsidR="00B06A84" w:rsidRDefault="00B06A84" w:rsidP="00DC0BA0"/>
    <w:p w14:paraId="79967E9E" w14:textId="77777777" w:rsidR="00B06A84" w:rsidRDefault="00B06A84" w:rsidP="00DC0BA0"/>
    <w:p w14:paraId="1D84672A" w14:textId="77777777" w:rsidR="00B06A84" w:rsidRDefault="00B06A84" w:rsidP="00DC0BA0"/>
    <w:p w14:paraId="7B768228" w14:textId="77777777" w:rsidR="00B06A84" w:rsidRDefault="00B06A84" w:rsidP="00DC0BA0"/>
    <w:p w14:paraId="0C6C38D0" w14:textId="77777777" w:rsidR="00B06A84" w:rsidRDefault="00B06A84"/>
    <w:p w14:paraId="2ECC35D7" w14:textId="77777777" w:rsidR="00B06A84" w:rsidRDefault="00B06A84" w:rsidP="00B448DE"/>
    <w:p w14:paraId="6B3A4E5F" w14:textId="77777777" w:rsidR="00B06A84" w:rsidRDefault="00B06A84" w:rsidP="00B448DE"/>
    <w:p w14:paraId="36DD877A" w14:textId="77777777" w:rsidR="00B06A84" w:rsidRDefault="00B06A84" w:rsidP="00B448DE"/>
    <w:p w14:paraId="6BA31BA0" w14:textId="77777777" w:rsidR="00B06A84" w:rsidRDefault="00B06A84" w:rsidP="00B448DE"/>
    <w:p w14:paraId="6B67ADD4" w14:textId="77777777" w:rsidR="00B06A84" w:rsidRDefault="00B06A84" w:rsidP="00B448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Helv">
    <w:altName w:val="Arial"/>
    <w:panose1 w:val="020B060402020203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1"/>
    </w:tblGrid>
    <w:tr w:rsidR="001F5B7E" w:rsidRPr="0028668D" w14:paraId="2443EBFB" w14:textId="77777777">
      <w:trPr>
        <w:cantSplit/>
        <w:trHeight w:val="135"/>
        <w:jc w:val="center"/>
      </w:trPr>
      <w:tc>
        <w:tcPr>
          <w:tcW w:w="5000" w:type="pct"/>
          <w:tcBorders>
            <w:top w:val="single" w:sz="4" w:space="0" w:color="auto"/>
            <w:left w:val="single" w:sz="4" w:space="0" w:color="auto"/>
            <w:bottom w:val="single" w:sz="4" w:space="0" w:color="auto"/>
            <w:right w:val="single" w:sz="4" w:space="0" w:color="auto"/>
          </w:tcBorders>
        </w:tcPr>
        <w:p w14:paraId="777A2755" w14:textId="77777777" w:rsidR="001F5B7E" w:rsidRPr="0028668D" w:rsidRDefault="001F5B7E" w:rsidP="00673EA8">
          <w:pPr>
            <w:pStyle w:val="Pidipagina"/>
            <w:spacing w:before="60" w:after="60"/>
            <w:rPr>
              <w:rFonts w:cs="Arial"/>
            </w:rPr>
          </w:pPr>
          <w:r w:rsidRPr="0028668D">
            <w:rPr>
              <w:rFonts w:cs="Arial"/>
              <w:b/>
              <w:i/>
            </w:rPr>
            <w:t xml:space="preserve">AIMAG </w:t>
          </w:r>
          <w:r>
            <w:rPr>
              <w:rFonts w:cs="Arial"/>
            </w:rPr>
            <w:t>- Via Maestri del lavoro, 38 -</w:t>
          </w:r>
          <w:r w:rsidRPr="0028668D">
            <w:rPr>
              <w:rFonts w:cs="Arial"/>
            </w:rPr>
            <w:t xml:space="preserve"> 41037 Mirandola (MO)</w:t>
          </w:r>
        </w:p>
      </w:tc>
    </w:tr>
  </w:tbl>
  <w:p w14:paraId="5CC0B8A6" w14:textId="77777777" w:rsidR="001F5B7E" w:rsidRPr="0007676F" w:rsidRDefault="001F5B7E" w:rsidP="004166D1">
    <w:pPr>
      <w:pStyle w:val="Pidipagina"/>
      <w:spacing w:before="0"/>
      <w:rPr>
        <w:sz w:val="8"/>
        <w:szCs w:val="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498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958"/>
    </w:tblGrid>
    <w:tr w:rsidR="001F5B7E" w:rsidRPr="0028668D" w14:paraId="0EEFF7B4" w14:textId="77777777">
      <w:trPr>
        <w:cantSplit/>
        <w:trHeight w:val="135"/>
        <w:jc w:val="center"/>
      </w:trPr>
      <w:tc>
        <w:tcPr>
          <w:tcW w:w="5000" w:type="pct"/>
          <w:tcBorders>
            <w:top w:val="single" w:sz="4" w:space="0" w:color="auto"/>
            <w:left w:val="single" w:sz="4" w:space="0" w:color="auto"/>
            <w:bottom w:val="single" w:sz="4" w:space="0" w:color="auto"/>
            <w:right w:val="single" w:sz="4" w:space="0" w:color="auto"/>
          </w:tcBorders>
        </w:tcPr>
        <w:p w14:paraId="506006C1" w14:textId="77777777" w:rsidR="001F5B7E" w:rsidRPr="0028668D" w:rsidRDefault="001F5B7E" w:rsidP="00673EA8">
          <w:pPr>
            <w:pStyle w:val="Pidipagina"/>
            <w:spacing w:before="60" w:after="60"/>
            <w:rPr>
              <w:rFonts w:cs="Arial"/>
            </w:rPr>
          </w:pPr>
          <w:r w:rsidRPr="0028668D">
            <w:rPr>
              <w:rFonts w:cs="Arial"/>
              <w:b/>
              <w:i/>
            </w:rPr>
            <w:t xml:space="preserve">AIMAG </w:t>
          </w:r>
          <w:r w:rsidRPr="0028668D">
            <w:rPr>
              <w:rFonts w:cs="Arial"/>
            </w:rPr>
            <w:t>- Via M</w:t>
          </w:r>
          <w:r>
            <w:rPr>
              <w:rFonts w:cs="Arial"/>
            </w:rPr>
            <w:t>aestri del lavoro, 38 -</w:t>
          </w:r>
          <w:r w:rsidRPr="0028668D">
            <w:rPr>
              <w:rFonts w:cs="Arial"/>
            </w:rPr>
            <w:t xml:space="preserve">  41037 Mirandola (MO)</w:t>
          </w:r>
        </w:p>
      </w:tc>
    </w:tr>
  </w:tbl>
  <w:p w14:paraId="26FE62D9" w14:textId="77777777" w:rsidR="001F5B7E" w:rsidRPr="0007676F" w:rsidRDefault="001F5B7E" w:rsidP="004166D1">
    <w:pPr>
      <w:pStyle w:val="Pidipagina"/>
      <w:spacing w:before="0"/>
      <w:rPr>
        <w:sz w:val="8"/>
        <w:szCs w:val="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1"/>
    </w:tblGrid>
    <w:tr w:rsidR="001F5B7E" w:rsidRPr="0028668D" w14:paraId="556A1B83" w14:textId="77777777">
      <w:trPr>
        <w:cantSplit/>
        <w:trHeight w:val="135"/>
        <w:jc w:val="center"/>
      </w:trPr>
      <w:tc>
        <w:tcPr>
          <w:tcW w:w="5000" w:type="pct"/>
          <w:tcBorders>
            <w:top w:val="single" w:sz="4" w:space="0" w:color="auto"/>
            <w:left w:val="single" w:sz="4" w:space="0" w:color="auto"/>
            <w:bottom w:val="single" w:sz="4" w:space="0" w:color="auto"/>
            <w:right w:val="single" w:sz="4" w:space="0" w:color="auto"/>
          </w:tcBorders>
        </w:tcPr>
        <w:p w14:paraId="197916BD" w14:textId="77777777" w:rsidR="001F5B7E" w:rsidRPr="0028668D" w:rsidRDefault="001F5B7E" w:rsidP="00673EA8">
          <w:pPr>
            <w:pStyle w:val="Pidipagina"/>
            <w:spacing w:before="60" w:after="60"/>
            <w:rPr>
              <w:rFonts w:cs="Arial"/>
            </w:rPr>
          </w:pPr>
          <w:r w:rsidRPr="0028668D">
            <w:rPr>
              <w:rFonts w:cs="Arial"/>
              <w:b/>
              <w:i/>
            </w:rPr>
            <w:t xml:space="preserve">AIMAG </w:t>
          </w:r>
          <w:r w:rsidRPr="0028668D">
            <w:rPr>
              <w:rFonts w:cs="Arial"/>
            </w:rPr>
            <w:t>- Via M</w:t>
          </w:r>
          <w:r>
            <w:rPr>
              <w:rFonts w:cs="Arial"/>
            </w:rPr>
            <w:t>aestri del lavoro, 38 -</w:t>
          </w:r>
          <w:r w:rsidRPr="0028668D">
            <w:rPr>
              <w:rFonts w:cs="Arial"/>
            </w:rPr>
            <w:t xml:space="preserve">  41037 Mirandola (MO)</w:t>
          </w:r>
        </w:p>
      </w:tc>
    </w:tr>
  </w:tbl>
  <w:p w14:paraId="62AE5C09" w14:textId="77777777" w:rsidR="001F5B7E" w:rsidRDefault="001F5B7E" w:rsidP="00014541">
    <w:pPr>
      <w:pStyle w:val="Pidipagina"/>
      <w:ind w:right="360"/>
    </w:pPr>
  </w:p>
  <w:p w14:paraId="560DB13D" w14:textId="77777777" w:rsidR="001F5B7E" w:rsidRPr="0007676F" w:rsidRDefault="001F5B7E" w:rsidP="004166D1">
    <w:pPr>
      <w:pStyle w:val="Pidipagina"/>
      <w:spacing w:before="0"/>
      <w:rPr>
        <w:sz w:val="8"/>
        <w:szCs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E1D175" w14:textId="77777777" w:rsidR="00B06A84" w:rsidRDefault="00B06A84" w:rsidP="00DC0BA0">
      <w:r>
        <w:separator/>
      </w:r>
    </w:p>
    <w:p w14:paraId="4E2D1D97" w14:textId="77777777" w:rsidR="00B06A84" w:rsidRDefault="00B06A84" w:rsidP="00DC0BA0"/>
    <w:p w14:paraId="33D50A84" w14:textId="77777777" w:rsidR="00B06A84" w:rsidRDefault="00B06A84" w:rsidP="00DC0BA0"/>
    <w:p w14:paraId="0F012992" w14:textId="77777777" w:rsidR="00B06A84" w:rsidRDefault="00B06A84" w:rsidP="00DC0BA0"/>
    <w:p w14:paraId="3AA481AF" w14:textId="77777777" w:rsidR="00B06A84" w:rsidRDefault="00B06A84" w:rsidP="00DC0BA0"/>
    <w:p w14:paraId="540FE087" w14:textId="77777777" w:rsidR="00B06A84" w:rsidRDefault="00B06A84" w:rsidP="00DC0BA0"/>
    <w:p w14:paraId="00257F9A" w14:textId="77777777" w:rsidR="00B06A84" w:rsidRDefault="00B06A84" w:rsidP="00DC0BA0"/>
    <w:p w14:paraId="399CE148" w14:textId="77777777" w:rsidR="00B06A84" w:rsidRDefault="00B06A84" w:rsidP="00DC0BA0"/>
    <w:p w14:paraId="527B52AF" w14:textId="77777777" w:rsidR="00B06A84" w:rsidRDefault="00B06A84" w:rsidP="00DC0BA0"/>
    <w:p w14:paraId="601FEF65" w14:textId="77777777" w:rsidR="00B06A84" w:rsidRDefault="00B06A84" w:rsidP="00DC0BA0"/>
    <w:p w14:paraId="442FDE24" w14:textId="77777777" w:rsidR="00B06A84" w:rsidRDefault="00B06A84" w:rsidP="00DC0BA0"/>
    <w:p w14:paraId="7B69ECDB" w14:textId="77777777" w:rsidR="00B06A84" w:rsidRDefault="00B06A84" w:rsidP="00DC0BA0"/>
    <w:p w14:paraId="29B08F56" w14:textId="77777777" w:rsidR="00B06A84" w:rsidRDefault="00B06A84" w:rsidP="00DC0BA0"/>
    <w:p w14:paraId="7577A0CB" w14:textId="77777777" w:rsidR="00B06A84" w:rsidRDefault="00B06A84" w:rsidP="00DC0BA0"/>
    <w:p w14:paraId="096081B0" w14:textId="77777777" w:rsidR="00B06A84" w:rsidRDefault="00B06A84" w:rsidP="00DC0BA0"/>
    <w:p w14:paraId="565BECD1" w14:textId="77777777" w:rsidR="00B06A84" w:rsidRDefault="00B06A84" w:rsidP="00DC0BA0"/>
    <w:p w14:paraId="1F98EA64" w14:textId="77777777" w:rsidR="00B06A84" w:rsidRDefault="00B06A84" w:rsidP="00DC0BA0"/>
    <w:p w14:paraId="4864B759" w14:textId="77777777" w:rsidR="00B06A84" w:rsidRDefault="00B06A84" w:rsidP="00DC0BA0"/>
    <w:p w14:paraId="5ADAB3F0" w14:textId="77777777" w:rsidR="00B06A84" w:rsidRDefault="00B06A84" w:rsidP="00DC0BA0"/>
    <w:p w14:paraId="1335D987" w14:textId="77777777" w:rsidR="00B06A84" w:rsidRDefault="00B06A84" w:rsidP="00DC0BA0"/>
    <w:p w14:paraId="13E6D3A2" w14:textId="77777777" w:rsidR="00B06A84" w:rsidRDefault="00B06A84" w:rsidP="00DC0BA0"/>
    <w:p w14:paraId="19519B30" w14:textId="77777777" w:rsidR="00B06A84" w:rsidRDefault="00B06A84" w:rsidP="00DC0BA0"/>
    <w:p w14:paraId="6ABB2FCA" w14:textId="77777777" w:rsidR="00B06A84" w:rsidRDefault="00B06A84" w:rsidP="00DC0BA0"/>
    <w:p w14:paraId="2A2550CB" w14:textId="77777777" w:rsidR="00B06A84" w:rsidRDefault="00B06A84" w:rsidP="00DC0BA0"/>
    <w:p w14:paraId="7499519C" w14:textId="77777777" w:rsidR="00B06A84" w:rsidRDefault="00B06A84" w:rsidP="00DC0BA0"/>
    <w:p w14:paraId="38DCD405" w14:textId="77777777" w:rsidR="00B06A84" w:rsidRDefault="00B06A84" w:rsidP="00DC0BA0"/>
    <w:p w14:paraId="0ABE9185" w14:textId="77777777" w:rsidR="00B06A84" w:rsidRDefault="00B06A84" w:rsidP="00DC0BA0"/>
    <w:p w14:paraId="4BE15CA7" w14:textId="77777777" w:rsidR="00B06A84" w:rsidRDefault="00B06A84" w:rsidP="00DC0BA0"/>
    <w:p w14:paraId="1FAC5B7F" w14:textId="77777777" w:rsidR="00B06A84" w:rsidRDefault="00B06A84" w:rsidP="00DC0BA0"/>
    <w:p w14:paraId="323ECF09" w14:textId="77777777" w:rsidR="00B06A84" w:rsidRDefault="00B06A84" w:rsidP="00DC0BA0"/>
    <w:p w14:paraId="2E995314" w14:textId="77777777" w:rsidR="00B06A84" w:rsidRDefault="00B06A84" w:rsidP="00DC0BA0"/>
    <w:p w14:paraId="4B14F2B1" w14:textId="77777777" w:rsidR="00B06A84" w:rsidRDefault="00B06A84" w:rsidP="00DC0BA0"/>
    <w:p w14:paraId="7DAF54A0" w14:textId="77777777" w:rsidR="00B06A84" w:rsidRDefault="00B06A84" w:rsidP="00DC0BA0"/>
    <w:p w14:paraId="4A4E86A5" w14:textId="77777777" w:rsidR="00B06A84" w:rsidRDefault="00B06A84" w:rsidP="00DC0BA0"/>
    <w:p w14:paraId="41903FFB" w14:textId="77777777" w:rsidR="00B06A84" w:rsidRDefault="00B06A84" w:rsidP="00DC0BA0"/>
    <w:p w14:paraId="55F36A6E" w14:textId="77777777" w:rsidR="00B06A84" w:rsidRDefault="00B06A84" w:rsidP="00DC0BA0"/>
    <w:p w14:paraId="7646ED87" w14:textId="77777777" w:rsidR="00B06A84" w:rsidRDefault="00B06A84" w:rsidP="00DC0BA0"/>
    <w:p w14:paraId="1A133FA5" w14:textId="77777777" w:rsidR="00B06A84" w:rsidRDefault="00B06A84" w:rsidP="00DC0BA0"/>
    <w:p w14:paraId="6F7D4A1F" w14:textId="77777777" w:rsidR="00B06A84" w:rsidRDefault="00B06A84" w:rsidP="00DC0BA0"/>
    <w:p w14:paraId="34917568" w14:textId="77777777" w:rsidR="00B06A84" w:rsidRDefault="00B06A84" w:rsidP="00DC0BA0"/>
    <w:p w14:paraId="4B51F138" w14:textId="77777777" w:rsidR="00B06A84" w:rsidRDefault="00B06A84" w:rsidP="00DC0BA0"/>
    <w:p w14:paraId="219FD467" w14:textId="77777777" w:rsidR="00B06A84" w:rsidRDefault="00B06A84"/>
    <w:p w14:paraId="0BA42BD8" w14:textId="77777777" w:rsidR="00B06A84" w:rsidRDefault="00B06A84" w:rsidP="00B448DE"/>
    <w:p w14:paraId="3432A854" w14:textId="77777777" w:rsidR="00B06A84" w:rsidRDefault="00B06A84" w:rsidP="00B448DE"/>
    <w:p w14:paraId="16707476" w14:textId="77777777" w:rsidR="00B06A84" w:rsidRDefault="00B06A84" w:rsidP="00B448DE"/>
    <w:p w14:paraId="73309374" w14:textId="77777777" w:rsidR="00B06A84" w:rsidRDefault="00B06A84" w:rsidP="00B448DE"/>
    <w:p w14:paraId="2995B903" w14:textId="77777777" w:rsidR="00B06A84" w:rsidRDefault="00B06A84" w:rsidP="00B448DE"/>
  </w:footnote>
  <w:footnote w:type="continuationSeparator" w:id="0">
    <w:p w14:paraId="1ACA4EAD" w14:textId="77777777" w:rsidR="00B06A84" w:rsidRDefault="00B06A84" w:rsidP="00DC0BA0">
      <w:r>
        <w:continuationSeparator/>
      </w:r>
    </w:p>
    <w:p w14:paraId="5E390801" w14:textId="77777777" w:rsidR="00B06A84" w:rsidRDefault="00B06A84" w:rsidP="00DC0BA0"/>
    <w:p w14:paraId="4CF5014E" w14:textId="77777777" w:rsidR="00B06A84" w:rsidRDefault="00B06A84" w:rsidP="00DC0BA0"/>
    <w:p w14:paraId="6E3FD93C" w14:textId="77777777" w:rsidR="00B06A84" w:rsidRDefault="00B06A84" w:rsidP="00DC0BA0"/>
    <w:p w14:paraId="227DD314" w14:textId="77777777" w:rsidR="00B06A84" w:rsidRDefault="00B06A84" w:rsidP="00DC0BA0"/>
    <w:p w14:paraId="5017588B" w14:textId="77777777" w:rsidR="00B06A84" w:rsidRDefault="00B06A84" w:rsidP="00DC0BA0"/>
    <w:p w14:paraId="2AACA1C4" w14:textId="77777777" w:rsidR="00B06A84" w:rsidRDefault="00B06A84" w:rsidP="00DC0BA0"/>
    <w:p w14:paraId="3BC6AACE" w14:textId="77777777" w:rsidR="00B06A84" w:rsidRDefault="00B06A84" w:rsidP="00DC0BA0"/>
    <w:p w14:paraId="4F936911" w14:textId="77777777" w:rsidR="00B06A84" w:rsidRDefault="00B06A84" w:rsidP="00DC0BA0"/>
    <w:p w14:paraId="65328EE9" w14:textId="77777777" w:rsidR="00B06A84" w:rsidRDefault="00B06A84" w:rsidP="00DC0BA0"/>
    <w:p w14:paraId="5FA16366" w14:textId="77777777" w:rsidR="00B06A84" w:rsidRDefault="00B06A84" w:rsidP="00DC0BA0"/>
    <w:p w14:paraId="4D6F2954" w14:textId="77777777" w:rsidR="00B06A84" w:rsidRDefault="00B06A84" w:rsidP="00DC0BA0"/>
    <w:p w14:paraId="3C915D39" w14:textId="77777777" w:rsidR="00B06A84" w:rsidRDefault="00B06A84" w:rsidP="00DC0BA0"/>
    <w:p w14:paraId="2FB22827" w14:textId="77777777" w:rsidR="00B06A84" w:rsidRDefault="00B06A84" w:rsidP="00DC0BA0"/>
    <w:p w14:paraId="60BB2ED7" w14:textId="77777777" w:rsidR="00B06A84" w:rsidRDefault="00B06A84" w:rsidP="00DC0BA0"/>
    <w:p w14:paraId="0800E3AC" w14:textId="77777777" w:rsidR="00B06A84" w:rsidRDefault="00B06A84" w:rsidP="00DC0BA0"/>
    <w:p w14:paraId="252AF0BD" w14:textId="77777777" w:rsidR="00B06A84" w:rsidRDefault="00B06A84" w:rsidP="00DC0BA0"/>
    <w:p w14:paraId="7B623F6C" w14:textId="77777777" w:rsidR="00B06A84" w:rsidRDefault="00B06A84" w:rsidP="00DC0BA0"/>
    <w:p w14:paraId="03281E5B" w14:textId="77777777" w:rsidR="00B06A84" w:rsidRDefault="00B06A84" w:rsidP="00DC0BA0"/>
    <w:p w14:paraId="35212FF3" w14:textId="77777777" w:rsidR="00B06A84" w:rsidRDefault="00B06A84" w:rsidP="00DC0BA0"/>
    <w:p w14:paraId="55393B2B" w14:textId="77777777" w:rsidR="00B06A84" w:rsidRDefault="00B06A84" w:rsidP="00DC0BA0"/>
    <w:p w14:paraId="0F9FD2D1" w14:textId="77777777" w:rsidR="00B06A84" w:rsidRDefault="00B06A84" w:rsidP="00DC0BA0"/>
    <w:p w14:paraId="01674883" w14:textId="77777777" w:rsidR="00B06A84" w:rsidRDefault="00B06A84" w:rsidP="00DC0BA0"/>
    <w:p w14:paraId="72557FFC" w14:textId="77777777" w:rsidR="00B06A84" w:rsidRDefault="00B06A84" w:rsidP="00DC0BA0"/>
    <w:p w14:paraId="551BE1CE" w14:textId="77777777" w:rsidR="00B06A84" w:rsidRDefault="00B06A84" w:rsidP="00DC0BA0"/>
    <w:p w14:paraId="29B27993" w14:textId="77777777" w:rsidR="00B06A84" w:rsidRDefault="00B06A84" w:rsidP="00DC0BA0"/>
    <w:p w14:paraId="3EEEB8CC" w14:textId="77777777" w:rsidR="00B06A84" w:rsidRDefault="00B06A84" w:rsidP="00DC0BA0"/>
    <w:p w14:paraId="67342D05" w14:textId="77777777" w:rsidR="00B06A84" w:rsidRDefault="00B06A84" w:rsidP="00DC0BA0"/>
    <w:p w14:paraId="57AFFA86" w14:textId="77777777" w:rsidR="00B06A84" w:rsidRDefault="00B06A84" w:rsidP="00DC0BA0"/>
    <w:p w14:paraId="152ABB20" w14:textId="77777777" w:rsidR="00B06A84" w:rsidRDefault="00B06A84" w:rsidP="00DC0BA0"/>
    <w:p w14:paraId="2359894D" w14:textId="77777777" w:rsidR="00B06A84" w:rsidRDefault="00B06A84" w:rsidP="00DC0BA0"/>
    <w:p w14:paraId="3CF51E2C" w14:textId="77777777" w:rsidR="00B06A84" w:rsidRDefault="00B06A84" w:rsidP="00DC0BA0"/>
    <w:p w14:paraId="2293579A" w14:textId="77777777" w:rsidR="00B06A84" w:rsidRDefault="00B06A84" w:rsidP="00DC0BA0"/>
    <w:p w14:paraId="09946BB7" w14:textId="77777777" w:rsidR="00B06A84" w:rsidRDefault="00B06A84" w:rsidP="00DC0BA0"/>
    <w:p w14:paraId="1DF50ADF" w14:textId="77777777" w:rsidR="00B06A84" w:rsidRDefault="00B06A84" w:rsidP="00DC0BA0"/>
    <w:p w14:paraId="5CAEDA1D" w14:textId="77777777" w:rsidR="00B06A84" w:rsidRDefault="00B06A84" w:rsidP="00DC0BA0"/>
    <w:p w14:paraId="3AF260DA" w14:textId="77777777" w:rsidR="00B06A84" w:rsidRDefault="00B06A84" w:rsidP="00DC0BA0"/>
    <w:p w14:paraId="7F7A6E9F" w14:textId="77777777" w:rsidR="00B06A84" w:rsidRDefault="00B06A84" w:rsidP="00DC0BA0"/>
    <w:p w14:paraId="16F2CB64" w14:textId="77777777" w:rsidR="00B06A84" w:rsidRDefault="00B06A84" w:rsidP="00DC0BA0"/>
    <w:p w14:paraId="7B717817" w14:textId="77777777" w:rsidR="00B06A84" w:rsidRDefault="00B06A84" w:rsidP="00DC0BA0"/>
    <w:p w14:paraId="4B191679" w14:textId="77777777" w:rsidR="00B06A84" w:rsidRDefault="00B06A84" w:rsidP="00DC0BA0"/>
    <w:p w14:paraId="1C7FED36" w14:textId="77777777" w:rsidR="00B06A84" w:rsidRDefault="00B06A84"/>
    <w:p w14:paraId="72BBEE81" w14:textId="77777777" w:rsidR="00B06A84" w:rsidRDefault="00B06A84" w:rsidP="00B448DE"/>
    <w:p w14:paraId="2EB9CC6A" w14:textId="77777777" w:rsidR="00B06A84" w:rsidRDefault="00B06A84" w:rsidP="00B448DE"/>
    <w:p w14:paraId="28E3DA99" w14:textId="77777777" w:rsidR="00B06A84" w:rsidRDefault="00B06A84" w:rsidP="00B448DE"/>
    <w:p w14:paraId="4845DC20" w14:textId="77777777" w:rsidR="00B06A84" w:rsidRDefault="00B06A84" w:rsidP="00B448DE"/>
    <w:p w14:paraId="3B1A8879" w14:textId="77777777" w:rsidR="00B06A84" w:rsidRDefault="00B06A84" w:rsidP="00B448D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000" w:firstRow="0" w:lastRow="0" w:firstColumn="0" w:lastColumn="0" w:noHBand="0" w:noVBand="0"/>
    </w:tblPr>
    <w:tblGrid>
      <w:gridCol w:w="2556"/>
      <w:gridCol w:w="4292"/>
      <w:gridCol w:w="2213"/>
    </w:tblGrid>
    <w:tr w:rsidR="001F5B7E" w:rsidRPr="00406CA5" w14:paraId="605ECE84" w14:textId="77777777" w:rsidTr="001167D2">
      <w:trPr>
        <w:trHeight w:val="270"/>
      </w:trPr>
      <w:tc>
        <w:tcPr>
          <w:tcW w:w="1142" w:type="pct"/>
          <w:vMerge w:val="restart"/>
          <w:shd w:val="pct20" w:color="FFFF00" w:fill="FFFFFF"/>
          <w:vAlign w:val="center"/>
        </w:tcPr>
        <w:p w14:paraId="10C4C285" w14:textId="77777777" w:rsidR="001F5B7E" w:rsidRPr="00406CA5" w:rsidRDefault="0039276C" w:rsidP="000108C5">
          <w:pPr>
            <w:pStyle w:val="Testotabella"/>
          </w:pPr>
          <w:r>
            <w:rPr>
              <w:i/>
              <w:noProof/>
            </w:rPr>
            <w:drawing>
              <wp:inline distT="0" distB="0" distL="0" distR="0" wp14:anchorId="3AF70838" wp14:editId="32031001">
                <wp:extent cx="1478915" cy="389890"/>
                <wp:effectExtent l="0" t="0" r="6985" b="0"/>
                <wp:docPr id="2" name="Immagine 2" descr="LOGO-AIMAG-ORIZZ-bilanciato-GRAY_ GRUP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AIMAG-ORIZZ-bilanciato-GRAY_ GRUPP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8915" cy="389890"/>
                        </a:xfrm>
                        <a:prstGeom prst="rect">
                          <a:avLst/>
                        </a:prstGeom>
                        <a:noFill/>
                        <a:ln>
                          <a:noFill/>
                        </a:ln>
                      </pic:spPr>
                    </pic:pic>
                  </a:graphicData>
                </a:graphic>
              </wp:inline>
            </w:drawing>
          </w:r>
        </w:p>
      </w:tc>
      <w:tc>
        <w:tcPr>
          <w:tcW w:w="2503" w:type="pct"/>
          <w:vMerge w:val="restart"/>
          <w:shd w:val="pct20" w:color="FFFF00" w:fill="FFFFFF"/>
          <w:vAlign w:val="center"/>
        </w:tcPr>
        <w:p w14:paraId="67672694" w14:textId="77777777" w:rsidR="001F5B7E" w:rsidRPr="00B448DE" w:rsidRDefault="001F5B7E" w:rsidP="00DC0BA0">
          <w:pPr>
            <w:pStyle w:val="Testotabella"/>
            <w:rPr>
              <w:b/>
              <w:sz w:val="20"/>
            </w:rPr>
          </w:pPr>
          <w:r>
            <w:rPr>
              <w:b/>
            </w:rPr>
            <w:t>Documento Unico di Valutazione dei Rischi da Interferenza</w:t>
          </w:r>
        </w:p>
      </w:tc>
      <w:tc>
        <w:tcPr>
          <w:tcW w:w="1355" w:type="pct"/>
          <w:shd w:val="pct20" w:color="FFFF00" w:fill="FFFFFF"/>
          <w:vAlign w:val="center"/>
        </w:tcPr>
        <w:p w14:paraId="7B3FF9CB" w14:textId="77777777" w:rsidR="001F5B7E" w:rsidRPr="0010370E" w:rsidRDefault="001F5B7E" w:rsidP="0010370E">
          <w:pPr>
            <w:pStyle w:val="Testotabella"/>
          </w:pPr>
          <w:r>
            <w:t>MOD. DUVRI</w:t>
          </w:r>
        </w:p>
      </w:tc>
    </w:tr>
    <w:tr w:rsidR="001F5B7E" w:rsidRPr="00406CA5" w14:paraId="7EE91583" w14:textId="77777777" w:rsidTr="001167D2">
      <w:trPr>
        <w:trHeight w:val="270"/>
      </w:trPr>
      <w:tc>
        <w:tcPr>
          <w:tcW w:w="1142" w:type="pct"/>
          <w:vMerge/>
          <w:shd w:val="pct20" w:color="FFFF00" w:fill="FFFFFF"/>
          <w:vAlign w:val="center"/>
        </w:tcPr>
        <w:p w14:paraId="30257BD7" w14:textId="77777777" w:rsidR="001F5B7E" w:rsidRPr="00705BA5" w:rsidRDefault="001F5B7E" w:rsidP="000108C5">
          <w:pPr>
            <w:pStyle w:val="Testotabella"/>
            <w:rPr>
              <w:sz w:val="15"/>
              <w:szCs w:val="15"/>
            </w:rPr>
          </w:pPr>
        </w:p>
      </w:tc>
      <w:tc>
        <w:tcPr>
          <w:tcW w:w="2503" w:type="pct"/>
          <w:vMerge/>
          <w:shd w:val="pct20" w:color="FFFF00" w:fill="FFFFFF"/>
        </w:tcPr>
        <w:p w14:paraId="290CB170" w14:textId="77777777" w:rsidR="001F5B7E" w:rsidDel="0010370E" w:rsidRDefault="001F5B7E" w:rsidP="00DC0BA0">
          <w:pPr>
            <w:pStyle w:val="Testotabella"/>
          </w:pPr>
        </w:p>
      </w:tc>
      <w:tc>
        <w:tcPr>
          <w:tcW w:w="1355" w:type="pct"/>
          <w:shd w:val="pct20" w:color="FFFF00" w:fill="FFFFFF"/>
          <w:vAlign w:val="center"/>
        </w:tcPr>
        <w:p w14:paraId="66FFD05B" w14:textId="77777777" w:rsidR="001F5B7E" w:rsidRPr="00406CA5" w:rsidRDefault="001F5B7E" w:rsidP="0039276C">
          <w:pPr>
            <w:pStyle w:val="Testotabella"/>
          </w:pPr>
          <w:r>
            <w:t>Rev.</w:t>
          </w:r>
          <w:r w:rsidRPr="00406CA5">
            <w:t xml:space="preserve"> </w:t>
          </w:r>
          <w:r>
            <w:t xml:space="preserve">3 del </w:t>
          </w:r>
          <w:r w:rsidR="000D0137">
            <w:t>13/03/</w:t>
          </w:r>
          <w:r w:rsidR="0039276C">
            <w:t>2024</w:t>
          </w:r>
        </w:p>
      </w:tc>
    </w:tr>
    <w:tr w:rsidR="001F5B7E" w:rsidRPr="00406CA5" w14:paraId="090F89CD" w14:textId="77777777" w:rsidTr="001167D2">
      <w:trPr>
        <w:trHeight w:val="211"/>
      </w:trPr>
      <w:tc>
        <w:tcPr>
          <w:tcW w:w="1142" w:type="pct"/>
          <w:vMerge/>
          <w:shd w:val="pct20" w:color="FFFF00" w:fill="FFFFFF"/>
        </w:tcPr>
        <w:p w14:paraId="4EEB365A" w14:textId="77777777" w:rsidR="001F5B7E" w:rsidRPr="00406CA5" w:rsidRDefault="001F5B7E" w:rsidP="00DC0BA0">
          <w:pPr>
            <w:pStyle w:val="Testotabella"/>
          </w:pPr>
        </w:p>
      </w:tc>
      <w:tc>
        <w:tcPr>
          <w:tcW w:w="2503" w:type="pct"/>
          <w:vMerge/>
          <w:shd w:val="pct20" w:color="FFFF00" w:fill="FFFFFF"/>
        </w:tcPr>
        <w:p w14:paraId="30910CF6" w14:textId="77777777" w:rsidR="001F5B7E" w:rsidRPr="00406CA5" w:rsidRDefault="001F5B7E" w:rsidP="00DC0BA0">
          <w:pPr>
            <w:pStyle w:val="Testotabella"/>
          </w:pPr>
        </w:p>
      </w:tc>
      <w:tc>
        <w:tcPr>
          <w:tcW w:w="1355" w:type="pct"/>
          <w:shd w:val="pct20" w:color="FFFF00" w:fill="FFFFFF"/>
          <w:vAlign w:val="center"/>
        </w:tcPr>
        <w:p w14:paraId="47AB1348" w14:textId="77777777" w:rsidR="001F5B7E" w:rsidRPr="00406CA5" w:rsidRDefault="001F5B7E" w:rsidP="00DC0BA0">
          <w:pPr>
            <w:pStyle w:val="Testotabella"/>
            <w:rPr>
              <w:snapToGrid w:val="0"/>
            </w:rPr>
          </w:pPr>
          <w:r w:rsidRPr="00406CA5">
            <w:rPr>
              <w:snapToGrid w:val="0"/>
            </w:rPr>
            <w:t xml:space="preserve">Pagina </w:t>
          </w:r>
          <w:r w:rsidRPr="00406CA5">
            <w:rPr>
              <w:snapToGrid w:val="0"/>
            </w:rPr>
            <w:fldChar w:fldCharType="begin"/>
          </w:r>
          <w:r w:rsidRPr="00406CA5">
            <w:rPr>
              <w:snapToGrid w:val="0"/>
            </w:rPr>
            <w:instrText xml:space="preserve"> PAGE </w:instrText>
          </w:r>
          <w:r w:rsidRPr="00406CA5">
            <w:rPr>
              <w:snapToGrid w:val="0"/>
            </w:rPr>
            <w:fldChar w:fldCharType="separate"/>
          </w:r>
          <w:r w:rsidR="000D0137">
            <w:rPr>
              <w:noProof/>
              <w:snapToGrid w:val="0"/>
            </w:rPr>
            <w:t>5</w:t>
          </w:r>
          <w:r w:rsidRPr="00406CA5">
            <w:rPr>
              <w:snapToGrid w:val="0"/>
            </w:rPr>
            <w:fldChar w:fldCharType="end"/>
          </w:r>
          <w:r w:rsidRPr="00406CA5">
            <w:rPr>
              <w:snapToGrid w:val="0"/>
            </w:rPr>
            <w:t xml:space="preserve"> di </w:t>
          </w:r>
          <w:r w:rsidRPr="00406CA5">
            <w:rPr>
              <w:snapToGrid w:val="0"/>
            </w:rPr>
            <w:fldChar w:fldCharType="begin"/>
          </w:r>
          <w:r w:rsidRPr="00406CA5">
            <w:rPr>
              <w:snapToGrid w:val="0"/>
            </w:rPr>
            <w:instrText xml:space="preserve"> NUMPAGES </w:instrText>
          </w:r>
          <w:r w:rsidRPr="00406CA5">
            <w:rPr>
              <w:snapToGrid w:val="0"/>
            </w:rPr>
            <w:fldChar w:fldCharType="separate"/>
          </w:r>
          <w:r w:rsidR="000D0137">
            <w:rPr>
              <w:noProof/>
              <w:snapToGrid w:val="0"/>
            </w:rPr>
            <w:t>18</w:t>
          </w:r>
          <w:r w:rsidRPr="00406CA5">
            <w:rPr>
              <w:snapToGrid w:val="0"/>
            </w:rPr>
            <w:fldChar w:fldCharType="end"/>
          </w:r>
        </w:p>
      </w:tc>
    </w:tr>
  </w:tbl>
  <w:p w14:paraId="34262C61" w14:textId="77777777" w:rsidR="001F5B7E" w:rsidRPr="000108C5" w:rsidRDefault="001F5B7E" w:rsidP="004166D1">
    <w:pPr>
      <w:spacing w:before="0"/>
      <w:rPr>
        <w:sz w:val="12"/>
        <w:szCs w:val="1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4361" w:type="pct"/>
      <w:tblInd w:w="813"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000" w:firstRow="0" w:lastRow="0" w:firstColumn="0" w:lastColumn="0" w:noHBand="0" w:noVBand="0"/>
    </w:tblPr>
    <w:tblGrid>
      <w:gridCol w:w="2226"/>
      <w:gridCol w:w="4660"/>
      <w:gridCol w:w="1017"/>
    </w:tblGrid>
    <w:tr w:rsidR="001F5B7E" w:rsidRPr="00406CA5" w14:paraId="7A8C0D4E" w14:textId="77777777" w:rsidTr="001167D2">
      <w:trPr>
        <w:trHeight w:val="270"/>
      </w:trPr>
      <w:tc>
        <w:tcPr>
          <w:tcW w:w="855" w:type="pct"/>
          <w:vMerge w:val="restart"/>
          <w:shd w:val="pct20" w:color="FFFF00" w:fill="FFFFFF"/>
          <w:vAlign w:val="center"/>
        </w:tcPr>
        <w:p w14:paraId="77E6E071" w14:textId="77777777" w:rsidR="001F5B7E" w:rsidRPr="00406CA5" w:rsidRDefault="001F5B7E" w:rsidP="00673EA8">
          <w:pPr>
            <w:pStyle w:val="Testotabella"/>
          </w:pPr>
          <w:r>
            <w:rPr>
              <w:noProof/>
            </w:rPr>
            <w:drawing>
              <wp:inline distT="0" distB="0" distL="0" distR="0" wp14:anchorId="3A89D107" wp14:editId="5424CB24">
                <wp:extent cx="1276350" cy="32385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6350" cy="323850"/>
                        </a:xfrm>
                        <a:prstGeom prst="rect">
                          <a:avLst/>
                        </a:prstGeom>
                        <a:noFill/>
                      </pic:spPr>
                    </pic:pic>
                  </a:graphicData>
                </a:graphic>
              </wp:inline>
            </w:drawing>
          </w:r>
        </w:p>
      </w:tc>
      <w:tc>
        <w:tcPr>
          <w:tcW w:w="3302" w:type="pct"/>
          <w:vMerge w:val="restart"/>
          <w:shd w:val="pct20" w:color="FFFF00" w:fill="FFFFFF"/>
          <w:vAlign w:val="center"/>
        </w:tcPr>
        <w:p w14:paraId="6F3D4A3B" w14:textId="77777777" w:rsidR="001F5B7E" w:rsidRPr="00B448DE" w:rsidRDefault="001F5B7E" w:rsidP="00673EA8">
          <w:pPr>
            <w:pStyle w:val="Testotabella"/>
            <w:rPr>
              <w:b/>
              <w:sz w:val="20"/>
            </w:rPr>
          </w:pPr>
          <w:r>
            <w:rPr>
              <w:b/>
            </w:rPr>
            <w:t xml:space="preserve">Documento Unico di Valutazione dei Rischi da Interferenza </w:t>
          </w:r>
        </w:p>
      </w:tc>
      <w:tc>
        <w:tcPr>
          <w:tcW w:w="843" w:type="pct"/>
          <w:shd w:val="pct20" w:color="FFFF00" w:fill="FFFFFF"/>
          <w:vAlign w:val="center"/>
        </w:tcPr>
        <w:p w14:paraId="1D55AAF4" w14:textId="77777777" w:rsidR="001F5B7E" w:rsidRPr="00406CA5" w:rsidRDefault="001F5B7E" w:rsidP="00673EA8">
          <w:pPr>
            <w:pStyle w:val="Testotabella"/>
          </w:pPr>
          <w:r>
            <w:t>DUVRI</w:t>
          </w:r>
        </w:p>
      </w:tc>
    </w:tr>
    <w:tr w:rsidR="001F5B7E" w:rsidRPr="00406CA5" w14:paraId="7EB8F68B" w14:textId="77777777" w:rsidTr="001167D2">
      <w:trPr>
        <w:trHeight w:val="270"/>
      </w:trPr>
      <w:tc>
        <w:tcPr>
          <w:tcW w:w="855" w:type="pct"/>
          <w:vMerge/>
          <w:shd w:val="pct20" w:color="FFFF00" w:fill="FFFFFF"/>
          <w:vAlign w:val="center"/>
        </w:tcPr>
        <w:p w14:paraId="69E77227" w14:textId="77777777" w:rsidR="001F5B7E" w:rsidRPr="00705BA5" w:rsidRDefault="001F5B7E" w:rsidP="00673EA8">
          <w:pPr>
            <w:pStyle w:val="Testotabella"/>
            <w:rPr>
              <w:sz w:val="15"/>
              <w:szCs w:val="15"/>
            </w:rPr>
          </w:pPr>
        </w:p>
      </w:tc>
      <w:tc>
        <w:tcPr>
          <w:tcW w:w="3302" w:type="pct"/>
          <w:vMerge/>
          <w:shd w:val="pct20" w:color="FFFF00" w:fill="FFFFFF"/>
        </w:tcPr>
        <w:p w14:paraId="6F133614" w14:textId="77777777" w:rsidR="001F5B7E" w:rsidDel="0010370E" w:rsidRDefault="001F5B7E" w:rsidP="00673EA8">
          <w:pPr>
            <w:pStyle w:val="Testotabella"/>
          </w:pPr>
        </w:p>
      </w:tc>
      <w:tc>
        <w:tcPr>
          <w:tcW w:w="843" w:type="pct"/>
          <w:shd w:val="pct20" w:color="FFFF00" w:fill="FFFFFF"/>
          <w:vAlign w:val="center"/>
        </w:tcPr>
        <w:p w14:paraId="4F0E9D64" w14:textId="77777777" w:rsidR="001F5B7E" w:rsidRDefault="001F5B7E" w:rsidP="00F4336B">
          <w:pPr>
            <w:pStyle w:val="Testotabella"/>
          </w:pPr>
          <w:r w:rsidRPr="005A3DB6">
            <w:t>Rev.</w:t>
          </w:r>
          <w:r>
            <w:t xml:space="preserve"> 3</w:t>
          </w:r>
          <w:r w:rsidRPr="005A3DB6">
            <w:t xml:space="preserve"> del </w:t>
          </w:r>
          <w:r>
            <w:t>1</w:t>
          </w:r>
          <w:r w:rsidR="00FC11D3">
            <w:t>3/03</w:t>
          </w:r>
          <w:r>
            <w:t>/2024</w:t>
          </w:r>
        </w:p>
      </w:tc>
    </w:tr>
    <w:tr w:rsidR="001F5B7E" w:rsidRPr="00406CA5" w14:paraId="6A801CB6" w14:textId="77777777" w:rsidTr="001167D2">
      <w:trPr>
        <w:trHeight w:val="211"/>
      </w:trPr>
      <w:tc>
        <w:tcPr>
          <w:tcW w:w="855" w:type="pct"/>
          <w:vMerge/>
          <w:shd w:val="pct20" w:color="FFFF00" w:fill="FFFFFF"/>
        </w:tcPr>
        <w:p w14:paraId="18D71DF2" w14:textId="77777777" w:rsidR="001F5B7E" w:rsidRPr="00406CA5" w:rsidRDefault="001F5B7E" w:rsidP="00673EA8">
          <w:pPr>
            <w:pStyle w:val="Testotabella"/>
          </w:pPr>
        </w:p>
      </w:tc>
      <w:tc>
        <w:tcPr>
          <w:tcW w:w="3302" w:type="pct"/>
          <w:vMerge/>
          <w:shd w:val="pct20" w:color="FFFF00" w:fill="FFFFFF"/>
        </w:tcPr>
        <w:p w14:paraId="0FA492AD" w14:textId="77777777" w:rsidR="001F5B7E" w:rsidRPr="00406CA5" w:rsidRDefault="001F5B7E" w:rsidP="00673EA8">
          <w:pPr>
            <w:pStyle w:val="Testotabella"/>
          </w:pPr>
        </w:p>
      </w:tc>
      <w:tc>
        <w:tcPr>
          <w:tcW w:w="843" w:type="pct"/>
          <w:shd w:val="pct20" w:color="FFFF00" w:fill="FFFFFF"/>
          <w:vAlign w:val="center"/>
        </w:tcPr>
        <w:p w14:paraId="379BAE72" w14:textId="77777777" w:rsidR="001F5B7E" w:rsidRPr="00406CA5" w:rsidRDefault="001F5B7E" w:rsidP="00673EA8">
          <w:pPr>
            <w:pStyle w:val="Testotabella"/>
            <w:rPr>
              <w:snapToGrid w:val="0"/>
            </w:rPr>
          </w:pPr>
          <w:r w:rsidRPr="00406CA5">
            <w:rPr>
              <w:snapToGrid w:val="0"/>
            </w:rPr>
            <w:t xml:space="preserve">Pagina </w:t>
          </w:r>
          <w:r w:rsidRPr="00406CA5">
            <w:rPr>
              <w:snapToGrid w:val="0"/>
            </w:rPr>
            <w:fldChar w:fldCharType="begin"/>
          </w:r>
          <w:r w:rsidRPr="00406CA5">
            <w:rPr>
              <w:snapToGrid w:val="0"/>
            </w:rPr>
            <w:instrText xml:space="preserve"> PAGE </w:instrText>
          </w:r>
          <w:r w:rsidRPr="00406CA5">
            <w:rPr>
              <w:snapToGrid w:val="0"/>
            </w:rPr>
            <w:fldChar w:fldCharType="separate"/>
          </w:r>
          <w:r w:rsidR="000D0137">
            <w:rPr>
              <w:noProof/>
              <w:snapToGrid w:val="0"/>
            </w:rPr>
            <w:t>14</w:t>
          </w:r>
          <w:r w:rsidRPr="00406CA5">
            <w:rPr>
              <w:snapToGrid w:val="0"/>
            </w:rPr>
            <w:fldChar w:fldCharType="end"/>
          </w:r>
          <w:r w:rsidRPr="00406CA5">
            <w:rPr>
              <w:snapToGrid w:val="0"/>
            </w:rPr>
            <w:t xml:space="preserve"> di </w:t>
          </w:r>
          <w:r w:rsidRPr="00406CA5">
            <w:rPr>
              <w:snapToGrid w:val="0"/>
            </w:rPr>
            <w:fldChar w:fldCharType="begin"/>
          </w:r>
          <w:r w:rsidRPr="00406CA5">
            <w:rPr>
              <w:snapToGrid w:val="0"/>
            </w:rPr>
            <w:instrText xml:space="preserve"> NUMPAGES </w:instrText>
          </w:r>
          <w:r w:rsidRPr="00406CA5">
            <w:rPr>
              <w:snapToGrid w:val="0"/>
            </w:rPr>
            <w:fldChar w:fldCharType="separate"/>
          </w:r>
          <w:r w:rsidR="000D0137">
            <w:rPr>
              <w:noProof/>
              <w:snapToGrid w:val="0"/>
            </w:rPr>
            <w:t>18</w:t>
          </w:r>
          <w:r w:rsidRPr="00406CA5">
            <w:rPr>
              <w:snapToGrid w:val="0"/>
            </w:rPr>
            <w:fldChar w:fldCharType="end"/>
          </w:r>
        </w:p>
      </w:tc>
    </w:tr>
  </w:tbl>
  <w:p w14:paraId="4FDA4F07" w14:textId="77777777" w:rsidR="001F5B7E" w:rsidRPr="00A14C64" w:rsidRDefault="001F5B7E" w:rsidP="00A14C64">
    <w:pPr>
      <w:pStyle w:val="Intestazione"/>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74981" w14:textId="77777777" w:rsidR="001F5B7E" w:rsidRDefault="001F5B7E" w:rsidP="00227E1A">
    <w:pPr>
      <w:pStyle w:val="Intestazione"/>
      <w:rPr>
        <w:szCs w:val="12"/>
      </w:rPr>
    </w:pPr>
  </w:p>
  <w:tbl>
    <w:tblPr>
      <w:tblW w:w="5000" w:type="pct"/>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000" w:firstRow="0" w:lastRow="0" w:firstColumn="0" w:lastColumn="0" w:noHBand="0" w:noVBand="0"/>
    </w:tblPr>
    <w:tblGrid>
      <w:gridCol w:w="2226"/>
      <w:gridCol w:w="4961"/>
      <w:gridCol w:w="1874"/>
    </w:tblGrid>
    <w:tr w:rsidR="001F5B7E" w:rsidRPr="00406CA5" w14:paraId="56F74E0A" w14:textId="77777777" w:rsidTr="00F7078A">
      <w:trPr>
        <w:trHeight w:val="270"/>
      </w:trPr>
      <w:tc>
        <w:tcPr>
          <w:tcW w:w="1198" w:type="pct"/>
          <w:vMerge w:val="restart"/>
          <w:shd w:val="pct20" w:color="FFFF00" w:fill="FFFFFF"/>
          <w:vAlign w:val="center"/>
        </w:tcPr>
        <w:p w14:paraId="014BB55B" w14:textId="77777777" w:rsidR="001F5B7E" w:rsidRPr="00406CA5" w:rsidRDefault="001F5B7E" w:rsidP="00673EA8">
          <w:pPr>
            <w:pStyle w:val="Testotabella"/>
          </w:pPr>
          <w:r>
            <w:rPr>
              <w:noProof/>
            </w:rPr>
            <w:drawing>
              <wp:inline distT="0" distB="0" distL="0" distR="0" wp14:anchorId="2291F680" wp14:editId="54AA5ED8">
                <wp:extent cx="1276350" cy="323850"/>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6350" cy="323850"/>
                        </a:xfrm>
                        <a:prstGeom prst="rect">
                          <a:avLst/>
                        </a:prstGeom>
                        <a:noFill/>
                      </pic:spPr>
                    </pic:pic>
                  </a:graphicData>
                </a:graphic>
              </wp:inline>
            </w:drawing>
          </w:r>
        </w:p>
      </w:tc>
      <w:tc>
        <w:tcPr>
          <w:tcW w:w="2752" w:type="pct"/>
          <w:vMerge w:val="restart"/>
          <w:shd w:val="pct20" w:color="FFFF00" w:fill="FFFFFF"/>
          <w:vAlign w:val="center"/>
        </w:tcPr>
        <w:p w14:paraId="50790F37" w14:textId="77777777" w:rsidR="001F5B7E" w:rsidRPr="00B448DE" w:rsidRDefault="001F5B7E" w:rsidP="00673EA8">
          <w:pPr>
            <w:pStyle w:val="Testotabella"/>
            <w:rPr>
              <w:b/>
              <w:sz w:val="20"/>
            </w:rPr>
          </w:pPr>
          <w:r>
            <w:rPr>
              <w:b/>
            </w:rPr>
            <w:t>Documento Unico di Valutazione dei Rischi da Interferenza</w:t>
          </w:r>
        </w:p>
      </w:tc>
      <w:tc>
        <w:tcPr>
          <w:tcW w:w="1049" w:type="pct"/>
          <w:shd w:val="pct20" w:color="FFFF00" w:fill="FFFFFF"/>
          <w:vAlign w:val="center"/>
        </w:tcPr>
        <w:p w14:paraId="4F49A2CC" w14:textId="77777777" w:rsidR="001F5B7E" w:rsidRPr="0010370E" w:rsidRDefault="001F5B7E" w:rsidP="00AF3E0F">
          <w:pPr>
            <w:pStyle w:val="Testotabella"/>
          </w:pPr>
          <w:r>
            <w:t>DUVRI</w:t>
          </w:r>
        </w:p>
      </w:tc>
    </w:tr>
    <w:tr w:rsidR="001F5B7E" w:rsidRPr="00406CA5" w14:paraId="69140AEF" w14:textId="77777777" w:rsidTr="00F7078A">
      <w:trPr>
        <w:trHeight w:val="270"/>
      </w:trPr>
      <w:tc>
        <w:tcPr>
          <w:tcW w:w="1198" w:type="pct"/>
          <w:vMerge/>
          <w:shd w:val="pct20" w:color="FFFF00" w:fill="FFFFFF"/>
          <w:vAlign w:val="center"/>
        </w:tcPr>
        <w:p w14:paraId="6879BEFB" w14:textId="77777777" w:rsidR="001F5B7E" w:rsidRPr="00705BA5" w:rsidRDefault="001F5B7E" w:rsidP="00673EA8">
          <w:pPr>
            <w:pStyle w:val="Testotabella"/>
            <w:rPr>
              <w:sz w:val="15"/>
              <w:szCs w:val="15"/>
            </w:rPr>
          </w:pPr>
        </w:p>
      </w:tc>
      <w:tc>
        <w:tcPr>
          <w:tcW w:w="2752" w:type="pct"/>
          <w:vMerge/>
          <w:shd w:val="pct20" w:color="FFFF00" w:fill="FFFFFF"/>
        </w:tcPr>
        <w:p w14:paraId="21A08BDC" w14:textId="77777777" w:rsidR="001F5B7E" w:rsidDel="0010370E" w:rsidRDefault="001F5B7E" w:rsidP="00673EA8">
          <w:pPr>
            <w:pStyle w:val="Testotabella"/>
          </w:pPr>
        </w:p>
      </w:tc>
      <w:tc>
        <w:tcPr>
          <w:tcW w:w="1049" w:type="pct"/>
          <w:shd w:val="pct20" w:color="FFFF00" w:fill="FFFFFF"/>
          <w:vAlign w:val="center"/>
        </w:tcPr>
        <w:p w14:paraId="2722473F" w14:textId="77777777" w:rsidR="001F5B7E" w:rsidRPr="00406CA5" w:rsidRDefault="001F5B7E" w:rsidP="00AF3E0F">
          <w:pPr>
            <w:pStyle w:val="Testotabella"/>
          </w:pPr>
          <w:r>
            <w:t>Rev.</w:t>
          </w:r>
          <w:r w:rsidRPr="00406CA5">
            <w:t xml:space="preserve"> </w:t>
          </w:r>
          <w:r>
            <w:t>3 del 10/01/2024</w:t>
          </w:r>
        </w:p>
      </w:tc>
    </w:tr>
    <w:tr w:rsidR="001F5B7E" w:rsidRPr="00406CA5" w14:paraId="483EBC6A" w14:textId="77777777" w:rsidTr="00F7078A">
      <w:trPr>
        <w:trHeight w:val="211"/>
      </w:trPr>
      <w:tc>
        <w:tcPr>
          <w:tcW w:w="1198" w:type="pct"/>
          <w:vMerge/>
          <w:shd w:val="pct20" w:color="FFFF00" w:fill="FFFFFF"/>
        </w:tcPr>
        <w:p w14:paraId="40F464DE" w14:textId="77777777" w:rsidR="001F5B7E" w:rsidRPr="00406CA5" w:rsidRDefault="001F5B7E" w:rsidP="00673EA8">
          <w:pPr>
            <w:pStyle w:val="Testotabella"/>
          </w:pPr>
        </w:p>
      </w:tc>
      <w:tc>
        <w:tcPr>
          <w:tcW w:w="2752" w:type="pct"/>
          <w:vMerge/>
          <w:shd w:val="pct20" w:color="FFFF00" w:fill="FFFFFF"/>
        </w:tcPr>
        <w:p w14:paraId="7ACE5DA7" w14:textId="77777777" w:rsidR="001F5B7E" w:rsidRPr="00406CA5" w:rsidRDefault="001F5B7E" w:rsidP="00673EA8">
          <w:pPr>
            <w:pStyle w:val="Testotabella"/>
          </w:pPr>
        </w:p>
      </w:tc>
      <w:tc>
        <w:tcPr>
          <w:tcW w:w="1049" w:type="pct"/>
          <w:shd w:val="pct20" w:color="FFFF00" w:fill="FFFFFF"/>
          <w:vAlign w:val="center"/>
        </w:tcPr>
        <w:p w14:paraId="59EBDB09" w14:textId="77777777" w:rsidR="001F5B7E" w:rsidRPr="00406CA5" w:rsidRDefault="001F5B7E" w:rsidP="00AF3E0F">
          <w:pPr>
            <w:pStyle w:val="Testotabella"/>
            <w:rPr>
              <w:snapToGrid w:val="0"/>
            </w:rPr>
          </w:pPr>
          <w:r w:rsidRPr="00406CA5">
            <w:rPr>
              <w:snapToGrid w:val="0"/>
            </w:rPr>
            <w:t xml:space="preserve">Pagina </w:t>
          </w:r>
          <w:r w:rsidRPr="00406CA5">
            <w:rPr>
              <w:snapToGrid w:val="0"/>
            </w:rPr>
            <w:fldChar w:fldCharType="begin"/>
          </w:r>
          <w:r w:rsidRPr="00406CA5">
            <w:rPr>
              <w:snapToGrid w:val="0"/>
            </w:rPr>
            <w:instrText xml:space="preserve"> PAGE </w:instrText>
          </w:r>
          <w:r w:rsidRPr="00406CA5">
            <w:rPr>
              <w:snapToGrid w:val="0"/>
            </w:rPr>
            <w:fldChar w:fldCharType="separate"/>
          </w:r>
          <w:r w:rsidR="000D0137">
            <w:rPr>
              <w:noProof/>
              <w:snapToGrid w:val="0"/>
            </w:rPr>
            <w:t>18</w:t>
          </w:r>
          <w:r w:rsidRPr="00406CA5">
            <w:rPr>
              <w:snapToGrid w:val="0"/>
            </w:rPr>
            <w:fldChar w:fldCharType="end"/>
          </w:r>
          <w:r w:rsidRPr="00406CA5">
            <w:rPr>
              <w:snapToGrid w:val="0"/>
            </w:rPr>
            <w:t xml:space="preserve"> di </w:t>
          </w:r>
          <w:r w:rsidRPr="00406CA5">
            <w:rPr>
              <w:snapToGrid w:val="0"/>
            </w:rPr>
            <w:fldChar w:fldCharType="begin"/>
          </w:r>
          <w:r w:rsidRPr="00406CA5">
            <w:rPr>
              <w:snapToGrid w:val="0"/>
            </w:rPr>
            <w:instrText xml:space="preserve"> NUMPAGES </w:instrText>
          </w:r>
          <w:r w:rsidRPr="00406CA5">
            <w:rPr>
              <w:snapToGrid w:val="0"/>
            </w:rPr>
            <w:fldChar w:fldCharType="separate"/>
          </w:r>
          <w:r w:rsidR="000D0137">
            <w:rPr>
              <w:noProof/>
              <w:snapToGrid w:val="0"/>
            </w:rPr>
            <w:t>18</w:t>
          </w:r>
          <w:r w:rsidRPr="00406CA5">
            <w:rPr>
              <w:snapToGrid w:val="0"/>
            </w:rPr>
            <w:fldChar w:fldCharType="end"/>
          </w:r>
        </w:p>
      </w:tc>
    </w:tr>
  </w:tbl>
  <w:p w14:paraId="29CF07AD" w14:textId="77777777" w:rsidR="001F5B7E" w:rsidRPr="003D42FD" w:rsidRDefault="001F5B7E" w:rsidP="003D42FD">
    <w:pPr>
      <w:pStyle w:val="Intestazione"/>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0A4AFBE3"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456326433" o:spid="_x0000_i1025" type="#_x0000_t75" style="width:10.5pt;height:10.5pt;visibility:visible;mso-wrap-style:square">
            <v:imagedata r:id="rId1" o:title=""/>
          </v:shape>
        </w:pict>
      </mc:Choice>
      <mc:Fallback>
        <w:drawing>
          <wp:inline distT="0" distB="0" distL="0" distR="0" wp14:anchorId="7EAD9029" wp14:editId="63807672">
            <wp:extent cx="133350" cy="133350"/>
            <wp:effectExtent l="0" t="0" r="0" b="0"/>
            <wp:docPr id="1456326433" name="Immagine 14563264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mc:Fallback>
    </mc:AlternateContent>
  </w:numPicBullet>
  <w:abstractNum w:abstractNumId="0" w15:restartNumberingAfterBreak="0">
    <w:nsid w:val="0BD81D50"/>
    <w:multiLevelType w:val="hybridMultilevel"/>
    <w:tmpl w:val="558EA3F8"/>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15:restartNumberingAfterBreak="0">
    <w:nsid w:val="165A39ED"/>
    <w:multiLevelType w:val="hybridMultilevel"/>
    <w:tmpl w:val="7C508090"/>
    <w:lvl w:ilvl="0" w:tplc="2F0652AE">
      <w:start w:val="5"/>
      <w:numFmt w:val="bullet"/>
      <w:lvlText w:val=""/>
      <w:lvlJc w:val="left"/>
      <w:pPr>
        <w:tabs>
          <w:tab w:val="num" w:pos="536"/>
        </w:tabs>
        <w:ind w:left="536" w:hanging="360"/>
      </w:pPr>
      <w:rPr>
        <w:rFonts w:ascii="Wingdings" w:eastAsia="Times New Roman" w:hAnsi="Wingdings" w:cs="Times New Roman" w:hint="default"/>
        <w:sz w:val="24"/>
      </w:rPr>
    </w:lvl>
    <w:lvl w:ilvl="1" w:tplc="04100003" w:tentative="1">
      <w:start w:val="1"/>
      <w:numFmt w:val="bullet"/>
      <w:lvlText w:val="o"/>
      <w:lvlJc w:val="left"/>
      <w:pPr>
        <w:tabs>
          <w:tab w:val="num" w:pos="1070"/>
        </w:tabs>
        <w:ind w:left="1070" w:hanging="360"/>
      </w:pPr>
      <w:rPr>
        <w:rFonts w:ascii="Courier New" w:hAnsi="Courier New" w:cs="Courier New" w:hint="default"/>
      </w:rPr>
    </w:lvl>
    <w:lvl w:ilvl="2" w:tplc="04100005" w:tentative="1">
      <w:start w:val="1"/>
      <w:numFmt w:val="bullet"/>
      <w:lvlText w:val=""/>
      <w:lvlJc w:val="left"/>
      <w:pPr>
        <w:tabs>
          <w:tab w:val="num" w:pos="1790"/>
        </w:tabs>
        <w:ind w:left="1790" w:hanging="360"/>
      </w:pPr>
      <w:rPr>
        <w:rFonts w:ascii="Wingdings" w:hAnsi="Wingdings" w:hint="default"/>
      </w:rPr>
    </w:lvl>
    <w:lvl w:ilvl="3" w:tplc="04100001" w:tentative="1">
      <w:start w:val="1"/>
      <w:numFmt w:val="bullet"/>
      <w:lvlText w:val=""/>
      <w:lvlJc w:val="left"/>
      <w:pPr>
        <w:tabs>
          <w:tab w:val="num" w:pos="2510"/>
        </w:tabs>
        <w:ind w:left="2510" w:hanging="360"/>
      </w:pPr>
      <w:rPr>
        <w:rFonts w:ascii="Symbol" w:hAnsi="Symbol" w:hint="default"/>
      </w:rPr>
    </w:lvl>
    <w:lvl w:ilvl="4" w:tplc="04100003" w:tentative="1">
      <w:start w:val="1"/>
      <w:numFmt w:val="bullet"/>
      <w:lvlText w:val="o"/>
      <w:lvlJc w:val="left"/>
      <w:pPr>
        <w:tabs>
          <w:tab w:val="num" w:pos="3230"/>
        </w:tabs>
        <w:ind w:left="3230" w:hanging="360"/>
      </w:pPr>
      <w:rPr>
        <w:rFonts w:ascii="Courier New" w:hAnsi="Courier New" w:cs="Courier New" w:hint="default"/>
      </w:rPr>
    </w:lvl>
    <w:lvl w:ilvl="5" w:tplc="04100005" w:tentative="1">
      <w:start w:val="1"/>
      <w:numFmt w:val="bullet"/>
      <w:lvlText w:val=""/>
      <w:lvlJc w:val="left"/>
      <w:pPr>
        <w:tabs>
          <w:tab w:val="num" w:pos="3950"/>
        </w:tabs>
        <w:ind w:left="3950" w:hanging="360"/>
      </w:pPr>
      <w:rPr>
        <w:rFonts w:ascii="Wingdings" w:hAnsi="Wingdings" w:hint="default"/>
      </w:rPr>
    </w:lvl>
    <w:lvl w:ilvl="6" w:tplc="04100001" w:tentative="1">
      <w:start w:val="1"/>
      <w:numFmt w:val="bullet"/>
      <w:lvlText w:val=""/>
      <w:lvlJc w:val="left"/>
      <w:pPr>
        <w:tabs>
          <w:tab w:val="num" w:pos="4670"/>
        </w:tabs>
        <w:ind w:left="4670" w:hanging="360"/>
      </w:pPr>
      <w:rPr>
        <w:rFonts w:ascii="Symbol" w:hAnsi="Symbol" w:hint="default"/>
      </w:rPr>
    </w:lvl>
    <w:lvl w:ilvl="7" w:tplc="04100003" w:tentative="1">
      <w:start w:val="1"/>
      <w:numFmt w:val="bullet"/>
      <w:lvlText w:val="o"/>
      <w:lvlJc w:val="left"/>
      <w:pPr>
        <w:tabs>
          <w:tab w:val="num" w:pos="5390"/>
        </w:tabs>
        <w:ind w:left="5390" w:hanging="360"/>
      </w:pPr>
      <w:rPr>
        <w:rFonts w:ascii="Courier New" w:hAnsi="Courier New" w:cs="Courier New" w:hint="default"/>
      </w:rPr>
    </w:lvl>
    <w:lvl w:ilvl="8" w:tplc="04100005" w:tentative="1">
      <w:start w:val="1"/>
      <w:numFmt w:val="bullet"/>
      <w:lvlText w:val=""/>
      <w:lvlJc w:val="left"/>
      <w:pPr>
        <w:tabs>
          <w:tab w:val="num" w:pos="6110"/>
        </w:tabs>
        <w:ind w:left="6110" w:hanging="360"/>
      </w:pPr>
      <w:rPr>
        <w:rFonts w:ascii="Wingdings" w:hAnsi="Wingdings" w:hint="default"/>
      </w:rPr>
    </w:lvl>
  </w:abstractNum>
  <w:abstractNum w:abstractNumId="2" w15:restartNumberingAfterBreak="0">
    <w:nsid w:val="17F53FB3"/>
    <w:multiLevelType w:val="hybridMultilevel"/>
    <w:tmpl w:val="0E60E8B8"/>
    <w:lvl w:ilvl="0" w:tplc="F2AA28C0">
      <w:start w:val="1"/>
      <w:numFmt w:val="bullet"/>
      <w:lvlText w:val=""/>
      <w:lvlJc w:val="left"/>
      <w:pPr>
        <w:tabs>
          <w:tab w:val="num" w:pos="0"/>
        </w:tabs>
        <w:ind w:left="283" w:hanging="283"/>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3E1A16"/>
    <w:multiLevelType w:val="hybridMultilevel"/>
    <w:tmpl w:val="DA22D56E"/>
    <w:lvl w:ilvl="0" w:tplc="140EBF56">
      <w:start w:val="1"/>
      <w:numFmt w:val="bullet"/>
      <w:lvlText w:val=""/>
      <w:lvlJc w:val="left"/>
      <w:pPr>
        <w:tabs>
          <w:tab w:val="num" w:pos="397"/>
        </w:tabs>
        <w:ind w:left="397" w:hanging="397"/>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A10161D"/>
    <w:multiLevelType w:val="multilevel"/>
    <w:tmpl w:val="C5D8619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220"/>
        </w:tabs>
        <w:ind w:left="52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213106A0"/>
    <w:multiLevelType w:val="hybridMultilevel"/>
    <w:tmpl w:val="DF78A140"/>
    <w:lvl w:ilvl="0" w:tplc="04100001">
      <w:start w:val="1"/>
      <w:numFmt w:val="bullet"/>
      <w:lvlText w:val=""/>
      <w:lvlJc w:val="left"/>
      <w:pPr>
        <w:ind w:left="536" w:hanging="360"/>
      </w:pPr>
      <w:rPr>
        <w:rFonts w:ascii="Symbol" w:hAnsi="Symbol" w:hint="default"/>
      </w:rPr>
    </w:lvl>
    <w:lvl w:ilvl="1" w:tplc="04100003" w:tentative="1">
      <w:start w:val="1"/>
      <w:numFmt w:val="bullet"/>
      <w:lvlText w:val="o"/>
      <w:lvlJc w:val="left"/>
      <w:pPr>
        <w:ind w:left="1256" w:hanging="360"/>
      </w:pPr>
      <w:rPr>
        <w:rFonts w:ascii="Courier New" w:hAnsi="Courier New" w:cs="Courier New" w:hint="default"/>
      </w:rPr>
    </w:lvl>
    <w:lvl w:ilvl="2" w:tplc="04100005" w:tentative="1">
      <w:start w:val="1"/>
      <w:numFmt w:val="bullet"/>
      <w:lvlText w:val=""/>
      <w:lvlJc w:val="left"/>
      <w:pPr>
        <w:ind w:left="1976" w:hanging="360"/>
      </w:pPr>
      <w:rPr>
        <w:rFonts w:ascii="Wingdings" w:hAnsi="Wingdings" w:hint="default"/>
      </w:rPr>
    </w:lvl>
    <w:lvl w:ilvl="3" w:tplc="04100001" w:tentative="1">
      <w:start w:val="1"/>
      <w:numFmt w:val="bullet"/>
      <w:lvlText w:val=""/>
      <w:lvlJc w:val="left"/>
      <w:pPr>
        <w:ind w:left="2696" w:hanging="360"/>
      </w:pPr>
      <w:rPr>
        <w:rFonts w:ascii="Symbol" w:hAnsi="Symbol" w:hint="default"/>
      </w:rPr>
    </w:lvl>
    <w:lvl w:ilvl="4" w:tplc="04100003" w:tentative="1">
      <w:start w:val="1"/>
      <w:numFmt w:val="bullet"/>
      <w:lvlText w:val="o"/>
      <w:lvlJc w:val="left"/>
      <w:pPr>
        <w:ind w:left="3416" w:hanging="360"/>
      </w:pPr>
      <w:rPr>
        <w:rFonts w:ascii="Courier New" w:hAnsi="Courier New" w:cs="Courier New" w:hint="default"/>
      </w:rPr>
    </w:lvl>
    <w:lvl w:ilvl="5" w:tplc="04100005" w:tentative="1">
      <w:start w:val="1"/>
      <w:numFmt w:val="bullet"/>
      <w:lvlText w:val=""/>
      <w:lvlJc w:val="left"/>
      <w:pPr>
        <w:ind w:left="4136" w:hanging="360"/>
      </w:pPr>
      <w:rPr>
        <w:rFonts w:ascii="Wingdings" w:hAnsi="Wingdings" w:hint="default"/>
      </w:rPr>
    </w:lvl>
    <w:lvl w:ilvl="6" w:tplc="04100001" w:tentative="1">
      <w:start w:val="1"/>
      <w:numFmt w:val="bullet"/>
      <w:lvlText w:val=""/>
      <w:lvlJc w:val="left"/>
      <w:pPr>
        <w:ind w:left="4856" w:hanging="360"/>
      </w:pPr>
      <w:rPr>
        <w:rFonts w:ascii="Symbol" w:hAnsi="Symbol" w:hint="default"/>
      </w:rPr>
    </w:lvl>
    <w:lvl w:ilvl="7" w:tplc="04100003" w:tentative="1">
      <w:start w:val="1"/>
      <w:numFmt w:val="bullet"/>
      <w:lvlText w:val="o"/>
      <w:lvlJc w:val="left"/>
      <w:pPr>
        <w:ind w:left="5576" w:hanging="360"/>
      </w:pPr>
      <w:rPr>
        <w:rFonts w:ascii="Courier New" w:hAnsi="Courier New" w:cs="Courier New" w:hint="default"/>
      </w:rPr>
    </w:lvl>
    <w:lvl w:ilvl="8" w:tplc="04100005" w:tentative="1">
      <w:start w:val="1"/>
      <w:numFmt w:val="bullet"/>
      <w:lvlText w:val=""/>
      <w:lvlJc w:val="left"/>
      <w:pPr>
        <w:ind w:left="6296" w:hanging="360"/>
      </w:pPr>
      <w:rPr>
        <w:rFonts w:ascii="Wingdings" w:hAnsi="Wingdings" w:hint="default"/>
      </w:rPr>
    </w:lvl>
  </w:abstractNum>
  <w:abstractNum w:abstractNumId="6" w15:restartNumberingAfterBreak="0">
    <w:nsid w:val="246E548E"/>
    <w:multiLevelType w:val="hybridMultilevel"/>
    <w:tmpl w:val="0C544DC2"/>
    <w:lvl w:ilvl="0" w:tplc="04100007">
      <w:start w:val="1"/>
      <w:numFmt w:val="bullet"/>
      <w:lvlText w:val=""/>
      <w:lvlPicBulletId w:val="0"/>
      <w:lvlJc w:val="left"/>
      <w:pPr>
        <w:tabs>
          <w:tab w:val="num" w:pos="1429"/>
        </w:tabs>
        <w:ind w:left="1429" w:hanging="360"/>
      </w:pPr>
      <w:rPr>
        <w:rFonts w:ascii="Symbol" w:hAnsi="Symbol" w:hint="default"/>
      </w:rPr>
    </w:lvl>
    <w:lvl w:ilvl="1" w:tplc="04100003" w:tentative="1">
      <w:start w:val="1"/>
      <w:numFmt w:val="bullet"/>
      <w:lvlText w:val="o"/>
      <w:lvlJc w:val="left"/>
      <w:pPr>
        <w:tabs>
          <w:tab w:val="num" w:pos="2149"/>
        </w:tabs>
        <w:ind w:left="2149" w:hanging="360"/>
      </w:pPr>
      <w:rPr>
        <w:rFonts w:ascii="Courier New" w:hAnsi="Courier New" w:cs="Courier New" w:hint="default"/>
      </w:rPr>
    </w:lvl>
    <w:lvl w:ilvl="2" w:tplc="04100005" w:tentative="1">
      <w:start w:val="1"/>
      <w:numFmt w:val="bullet"/>
      <w:lvlText w:val=""/>
      <w:lvlJc w:val="left"/>
      <w:pPr>
        <w:tabs>
          <w:tab w:val="num" w:pos="2869"/>
        </w:tabs>
        <w:ind w:left="2869" w:hanging="360"/>
      </w:pPr>
      <w:rPr>
        <w:rFonts w:ascii="Wingdings" w:hAnsi="Wingdings" w:hint="default"/>
      </w:rPr>
    </w:lvl>
    <w:lvl w:ilvl="3" w:tplc="04100001" w:tentative="1">
      <w:start w:val="1"/>
      <w:numFmt w:val="bullet"/>
      <w:lvlText w:val=""/>
      <w:lvlJc w:val="left"/>
      <w:pPr>
        <w:tabs>
          <w:tab w:val="num" w:pos="3589"/>
        </w:tabs>
        <w:ind w:left="3589" w:hanging="360"/>
      </w:pPr>
      <w:rPr>
        <w:rFonts w:ascii="Symbol" w:hAnsi="Symbol" w:hint="default"/>
      </w:rPr>
    </w:lvl>
    <w:lvl w:ilvl="4" w:tplc="04100003" w:tentative="1">
      <w:start w:val="1"/>
      <w:numFmt w:val="bullet"/>
      <w:lvlText w:val="o"/>
      <w:lvlJc w:val="left"/>
      <w:pPr>
        <w:tabs>
          <w:tab w:val="num" w:pos="4309"/>
        </w:tabs>
        <w:ind w:left="4309" w:hanging="360"/>
      </w:pPr>
      <w:rPr>
        <w:rFonts w:ascii="Courier New" w:hAnsi="Courier New" w:cs="Courier New" w:hint="default"/>
      </w:rPr>
    </w:lvl>
    <w:lvl w:ilvl="5" w:tplc="04100005" w:tentative="1">
      <w:start w:val="1"/>
      <w:numFmt w:val="bullet"/>
      <w:lvlText w:val=""/>
      <w:lvlJc w:val="left"/>
      <w:pPr>
        <w:tabs>
          <w:tab w:val="num" w:pos="5029"/>
        </w:tabs>
        <w:ind w:left="5029" w:hanging="360"/>
      </w:pPr>
      <w:rPr>
        <w:rFonts w:ascii="Wingdings" w:hAnsi="Wingdings" w:hint="default"/>
      </w:rPr>
    </w:lvl>
    <w:lvl w:ilvl="6" w:tplc="04100001" w:tentative="1">
      <w:start w:val="1"/>
      <w:numFmt w:val="bullet"/>
      <w:lvlText w:val=""/>
      <w:lvlJc w:val="left"/>
      <w:pPr>
        <w:tabs>
          <w:tab w:val="num" w:pos="5749"/>
        </w:tabs>
        <w:ind w:left="5749" w:hanging="360"/>
      </w:pPr>
      <w:rPr>
        <w:rFonts w:ascii="Symbol" w:hAnsi="Symbol" w:hint="default"/>
      </w:rPr>
    </w:lvl>
    <w:lvl w:ilvl="7" w:tplc="04100003" w:tentative="1">
      <w:start w:val="1"/>
      <w:numFmt w:val="bullet"/>
      <w:lvlText w:val="o"/>
      <w:lvlJc w:val="left"/>
      <w:pPr>
        <w:tabs>
          <w:tab w:val="num" w:pos="6469"/>
        </w:tabs>
        <w:ind w:left="6469" w:hanging="360"/>
      </w:pPr>
      <w:rPr>
        <w:rFonts w:ascii="Courier New" w:hAnsi="Courier New" w:cs="Courier New" w:hint="default"/>
      </w:rPr>
    </w:lvl>
    <w:lvl w:ilvl="8" w:tplc="04100005" w:tentative="1">
      <w:start w:val="1"/>
      <w:numFmt w:val="bullet"/>
      <w:lvlText w:val=""/>
      <w:lvlJc w:val="left"/>
      <w:pPr>
        <w:tabs>
          <w:tab w:val="num" w:pos="7189"/>
        </w:tabs>
        <w:ind w:left="7189" w:hanging="360"/>
      </w:pPr>
      <w:rPr>
        <w:rFonts w:ascii="Wingdings" w:hAnsi="Wingdings" w:hint="default"/>
      </w:rPr>
    </w:lvl>
  </w:abstractNum>
  <w:abstractNum w:abstractNumId="7" w15:restartNumberingAfterBreak="0">
    <w:nsid w:val="32D97BC6"/>
    <w:multiLevelType w:val="multilevel"/>
    <w:tmpl w:val="C5D8619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220"/>
        </w:tabs>
        <w:ind w:left="52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349E4FE3"/>
    <w:multiLevelType w:val="singleLevel"/>
    <w:tmpl w:val="45484ED6"/>
    <w:lvl w:ilvl="0">
      <w:start w:val="1"/>
      <w:numFmt w:val="bullet"/>
      <w:pStyle w:val="puntoelenco1"/>
      <w:lvlText w:val=""/>
      <w:lvlJc w:val="left"/>
      <w:pPr>
        <w:tabs>
          <w:tab w:val="num" w:pos="360"/>
        </w:tabs>
        <w:ind w:left="360" w:hanging="360"/>
      </w:pPr>
      <w:rPr>
        <w:rFonts w:ascii="Symbol" w:hAnsi="Symbol" w:hint="default"/>
      </w:rPr>
    </w:lvl>
  </w:abstractNum>
  <w:abstractNum w:abstractNumId="9" w15:restartNumberingAfterBreak="0">
    <w:nsid w:val="34AC62EE"/>
    <w:multiLevelType w:val="hybridMultilevel"/>
    <w:tmpl w:val="2B3E37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7556422"/>
    <w:multiLevelType w:val="hybridMultilevel"/>
    <w:tmpl w:val="F11C5C44"/>
    <w:lvl w:ilvl="0" w:tplc="08921A8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D354BE9"/>
    <w:multiLevelType w:val="hybridMultilevel"/>
    <w:tmpl w:val="F51837C6"/>
    <w:lvl w:ilvl="0" w:tplc="04100005">
      <w:start w:val="1"/>
      <w:numFmt w:val="bullet"/>
      <w:lvlText w:val=""/>
      <w:lvlJc w:val="left"/>
      <w:pPr>
        <w:ind w:left="710" w:hanging="360"/>
      </w:pPr>
      <w:rPr>
        <w:rFonts w:ascii="Wingdings" w:hAnsi="Wingdings" w:hint="default"/>
      </w:rPr>
    </w:lvl>
    <w:lvl w:ilvl="1" w:tplc="04100003" w:tentative="1">
      <w:start w:val="1"/>
      <w:numFmt w:val="bullet"/>
      <w:lvlText w:val="o"/>
      <w:lvlJc w:val="left"/>
      <w:pPr>
        <w:ind w:left="1430" w:hanging="360"/>
      </w:pPr>
      <w:rPr>
        <w:rFonts w:ascii="Courier New" w:hAnsi="Courier New" w:cs="Courier New" w:hint="default"/>
      </w:rPr>
    </w:lvl>
    <w:lvl w:ilvl="2" w:tplc="04100005" w:tentative="1">
      <w:start w:val="1"/>
      <w:numFmt w:val="bullet"/>
      <w:lvlText w:val=""/>
      <w:lvlJc w:val="left"/>
      <w:pPr>
        <w:ind w:left="2150" w:hanging="360"/>
      </w:pPr>
      <w:rPr>
        <w:rFonts w:ascii="Wingdings" w:hAnsi="Wingdings" w:hint="default"/>
      </w:rPr>
    </w:lvl>
    <w:lvl w:ilvl="3" w:tplc="04100001" w:tentative="1">
      <w:start w:val="1"/>
      <w:numFmt w:val="bullet"/>
      <w:lvlText w:val=""/>
      <w:lvlJc w:val="left"/>
      <w:pPr>
        <w:ind w:left="2870" w:hanging="360"/>
      </w:pPr>
      <w:rPr>
        <w:rFonts w:ascii="Symbol" w:hAnsi="Symbol" w:hint="default"/>
      </w:rPr>
    </w:lvl>
    <w:lvl w:ilvl="4" w:tplc="04100003" w:tentative="1">
      <w:start w:val="1"/>
      <w:numFmt w:val="bullet"/>
      <w:lvlText w:val="o"/>
      <w:lvlJc w:val="left"/>
      <w:pPr>
        <w:ind w:left="3590" w:hanging="360"/>
      </w:pPr>
      <w:rPr>
        <w:rFonts w:ascii="Courier New" w:hAnsi="Courier New" w:cs="Courier New" w:hint="default"/>
      </w:rPr>
    </w:lvl>
    <w:lvl w:ilvl="5" w:tplc="04100005" w:tentative="1">
      <w:start w:val="1"/>
      <w:numFmt w:val="bullet"/>
      <w:lvlText w:val=""/>
      <w:lvlJc w:val="left"/>
      <w:pPr>
        <w:ind w:left="4310" w:hanging="360"/>
      </w:pPr>
      <w:rPr>
        <w:rFonts w:ascii="Wingdings" w:hAnsi="Wingdings" w:hint="default"/>
      </w:rPr>
    </w:lvl>
    <w:lvl w:ilvl="6" w:tplc="04100001" w:tentative="1">
      <w:start w:val="1"/>
      <w:numFmt w:val="bullet"/>
      <w:lvlText w:val=""/>
      <w:lvlJc w:val="left"/>
      <w:pPr>
        <w:ind w:left="5030" w:hanging="360"/>
      </w:pPr>
      <w:rPr>
        <w:rFonts w:ascii="Symbol" w:hAnsi="Symbol" w:hint="default"/>
      </w:rPr>
    </w:lvl>
    <w:lvl w:ilvl="7" w:tplc="04100003" w:tentative="1">
      <w:start w:val="1"/>
      <w:numFmt w:val="bullet"/>
      <w:lvlText w:val="o"/>
      <w:lvlJc w:val="left"/>
      <w:pPr>
        <w:ind w:left="5750" w:hanging="360"/>
      </w:pPr>
      <w:rPr>
        <w:rFonts w:ascii="Courier New" w:hAnsi="Courier New" w:cs="Courier New" w:hint="default"/>
      </w:rPr>
    </w:lvl>
    <w:lvl w:ilvl="8" w:tplc="04100005" w:tentative="1">
      <w:start w:val="1"/>
      <w:numFmt w:val="bullet"/>
      <w:lvlText w:val=""/>
      <w:lvlJc w:val="left"/>
      <w:pPr>
        <w:ind w:left="6470" w:hanging="360"/>
      </w:pPr>
      <w:rPr>
        <w:rFonts w:ascii="Wingdings" w:hAnsi="Wingdings" w:hint="default"/>
      </w:rPr>
    </w:lvl>
  </w:abstractNum>
  <w:abstractNum w:abstractNumId="12" w15:restartNumberingAfterBreak="0">
    <w:nsid w:val="3D8E3D94"/>
    <w:multiLevelType w:val="hybridMultilevel"/>
    <w:tmpl w:val="56209C0C"/>
    <w:lvl w:ilvl="0" w:tplc="140EBF56">
      <w:start w:val="1"/>
      <w:numFmt w:val="bullet"/>
      <w:lvlText w:val=""/>
      <w:lvlJc w:val="left"/>
      <w:pPr>
        <w:tabs>
          <w:tab w:val="num" w:pos="397"/>
        </w:tabs>
        <w:ind w:left="397" w:hanging="397"/>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8691832"/>
    <w:multiLevelType w:val="hybridMultilevel"/>
    <w:tmpl w:val="B824E16A"/>
    <w:lvl w:ilvl="0" w:tplc="04100001">
      <w:start w:val="1"/>
      <w:numFmt w:val="bullet"/>
      <w:lvlText w:val=""/>
      <w:lvlJc w:val="left"/>
      <w:pPr>
        <w:ind w:left="553" w:hanging="360"/>
      </w:pPr>
      <w:rPr>
        <w:rFonts w:ascii="Symbol" w:hAnsi="Symbol" w:hint="default"/>
      </w:rPr>
    </w:lvl>
    <w:lvl w:ilvl="1" w:tplc="04100003">
      <w:start w:val="1"/>
      <w:numFmt w:val="bullet"/>
      <w:lvlText w:val="o"/>
      <w:lvlJc w:val="left"/>
      <w:pPr>
        <w:ind w:left="1273" w:hanging="360"/>
      </w:pPr>
      <w:rPr>
        <w:rFonts w:ascii="Courier New" w:hAnsi="Courier New" w:cs="Courier New" w:hint="default"/>
      </w:rPr>
    </w:lvl>
    <w:lvl w:ilvl="2" w:tplc="04100005">
      <w:start w:val="1"/>
      <w:numFmt w:val="bullet"/>
      <w:lvlText w:val=""/>
      <w:lvlJc w:val="left"/>
      <w:pPr>
        <w:ind w:left="1993" w:hanging="360"/>
      </w:pPr>
      <w:rPr>
        <w:rFonts w:ascii="Wingdings" w:hAnsi="Wingdings" w:hint="default"/>
      </w:rPr>
    </w:lvl>
    <w:lvl w:ilvl="3" w:tplc="04100001">
      <w:start w:val="1"/>
      <w:numFmt w:val="bullet"/>
      <w:lvlText w:val=""/>
      <w:lvlJc w:val="left"/>
      <w:pPr>
        <w:ind w:left="2713" w:hanging="360"/>
      </w:pPr>
      <w:rPr>
        <w:rFonts w:ascii="Symbol" w:hAnsi="Symbol" w:hint="default"/>
      </w:rPr>
    </w:lvl>
    <w:lvl w:ilvl="4" w:tplc="04100003" w:tentative="1">
      <w:start w:val="1"/>
      <w:numFmt w:val="bullet"/>
      <w:lvlText w:val="o"/>
      <w:lvlJc w:val="left"/>
      <w:pPr>
        <w:ind w:left="3433" w:hanging="360"/>
      </w:pPr>
      <w:rPr>
        <w:rFonts w:ascii="Courier New" w:hAnsi="Courier New" w:cs="Courier New" w:hint="default"/>
      </w:rPr>
    </w:lvl>
    <w:lvl w:ilvl="5" w:tplc="04100005" w:tentative="1">
      <w:start w:val="1"/>
      <w:numFmt w:val="bullet"/>
      <w:lvlText w:val=""/>
      <w:lvlJc w:val="left"/>
      <w:pPr>
        <w:ind w:left="4153" w:hanging="360"/>
      </w:pPr>
      <w:rPr>
        <w:rFonts w:ascii="Wingdings" w:hAnsi="Wingdings" w:hint="default"/>
      </w:rPr>
    </w:lvl>
    <w:lvl w:ilvl="6" w:tplc="04100001" w:tentative="1">
      <w:start w:val="1"/>
      <w:numFmt w:val="bullet"/>
      <w:lvlText w:val=""/>
      <w:lvlJc w:val="left"/>
      <w:pPr>
        <w:ind w:left="4873" w:hanging="360"/>
      </w:pPr>
      <w:rPr>
        <w:rFonts w:ascii="Symbol" w:hAnsi="Symbol" w:hint="default"/>
      </w:rPr>
    </w:lvl>
    <w:lvl w:ilvl="7" w:tplc="04100003" w:tentative="1">
      <w:start w:val="1"/>
      <w:numFmt w:val="bullet"/>
      <w:lvlText w:val="o"/>
      <w:lvlJc w:val="left"/>
      <w:pPr>
        <w:ind w:left="5593" w:hanging="360"/>
      </w:pPr>
      <w:rPr>
        <w:rFonts w:ascii="Courier New" w:hAnsi="Courier New" w:cs="Courier New" w:hint="default"/>
      </w:rPr>
    </w:lvl>
    <w:lvl w:ilvl="8" w:tplc="04100005" w:tentative="1">
      <w:start w:val="1"/>
      <w:numFmt w:val="bullet"/>
      <w:lvlText w:val=""/>
      <w:lvlJc w:val="left"/>
      <w:pPr>
        <w:ind w:left="6313" w:hanging="360"/>
      </w:pPr>
      <w:rPr>
        <w:rFonts w:ascii="Wingdings" w:hAnsi="Wingdings" w:hint="default"/>
      </w:rPr>
    </w:lvl>
  </w:abstractNum>
  <w:abstractNum w:abstractNumId="14" w15:restartNumberingAfterBreak="0">
    <w:nsid w:val="4C691991"/>
    <w:multiLevelType w:val="multilevel"/>
    <w:tmpl w:val="7C508090"/>
    <w:lvl w:ilvl="0">
      <w:start w:val="5"/>
      <w:numFmt w:val="bullet"/>
      <w:lvlText w:val=""/>
      <w:lvlJc w:val="left"/>
      <w:pPr>
        <w:tabs>
          <w:tab w:val="num" w:pos="350"/>
        </w:tabs>
        <w:ind w:left="350" w:hanging="360"/>
      </w:pPr>
      <w:rPr>
        <w:rFonts w:ascii="Wingdings" w:eastAsia="Times New Roman" w:hAnsi="Wingdings" w:cs="Times New Roman" w:hint="default"/>
        <w:sz w:val="24"/>
      </w:rPr>
    </w:lvl>
    <w:lvl w:ilvl="1">
      <w:start w:val="1"/>
      <w:numFmt w:val="bullet"/>
      <w:lvlText w:val="o"/>
      <w:lvlJc w:val="left"/>
      <w:pPr>
        <w:tabs>
          <w:tab w:val="num" w:pos="1070"/>
        </w:tabs>
        <w:ind w:left="1070" w:hanging="360"/>
      </w:pPr>
      <w:rPr>
        <w:rFonts w:ascii="Courier New" w:hAnsi="Courier New" w:cs="Courier New" w:hint="default"/>
      </w:rPr>
    </w:lvl>
    <w:lvl w:ilvl="2">
      <w:start w:val="1"/>
      <w:numFmt w:val="bullet"/>
      <w:lvlText w:val=""/>
      <w:lvlJc w:val="left"/>
      <w:pPr>
        <w:tabs>
          <w:tab w:val="num" w:pos="1790"/>
        </w:tabs>
        <w:ind w:left="1790" w:hanging="360"/>
      </w:pPr>
      <w:rPr>
        <w:rFonts w:ascii="Wingdings" w:hAnsi="Wingdings" w:hint="default"/>
      </w:rPr>
    </w:lvl>
    <w:lvl w:ilvl="3">
      <w:start w:val="1"/>
      <w:numFmt w:val="bullet"/>
      <w:lvlText w:val=""/>
      <w:lvlJc w:val="left"/>
      <w:pPr>
        <w:tabs>
          <w:tab w:val="num" w:pos="2510"/>
        </w:tabs>
        <w:ind w:left="2510" w:hanging="360"/>
      </w:pPr>
      <w:rPr>
        <w:rFonts w:ascii="Symbol" w:hAnsi="Symbol" w:hint="default"/>
      </w:rPr>
    </w:lvl>
    <w:lvl w:ilvl="4">
      <w:start w:val="1"/>
      <w:numFmt w:val="bullet"/>
      <w:lvlText w:val="o"/>
      <w:lvlJc w:val="left"/>
      <w:pPr>
        <w:tabs>
          <w:tab w:val="num" w:pos="3230"/>
        </w:tabs>
        <w:ind w:left="3230" w:hanging="360"/>
      </w:pPr>
      <w:rPr>
        <w:rFonts w:ascii="Courier New" w:hAnsi="Courier New" w:cs="Courier New" w:hint="default"/>
      </w:rPr>
    </w:lvl>
    <w:lvl w:ilvl="5">
      <w:start w:val="1"/>
      <w:numFmt w:val="bullet"/>
      <w:lvlText w:val=""/>
      <w:lvlJc w:val="left"/>
      <w:pPr>
        <w:tabs>
          <w:tab w:val="num" w:pos="3950"/>
        </w:tabs>
        <w:ind w:left="3950" w:hanging="360"/>
      </w:pPr>
      <w:rPr>
        <w:rFonts w:ascii="Wingdings" w:hAnsi="Wingdings" w:hint="default"/>
      </w:rPr>
    </w:lvl>
    <w:lvl w:ilvl="6">
      <w:start w:val="1"/>
      <w:numFmt w:val="bullet"/>
      <w:lvlText w:val=""/>
      <w:lvlJc w:val="left"/>
      <w:pPr>
        <w:tabs>
          <w:tab w:val="num" w:pos="4670"/>
        </w:tabs>
        <w:ind w:left="4670" w:hanging="360"/>
      </w:pPr>
      <w:rPr>
        <w:rFonts w:ascii="Symbol" w:hAnsi="Symbol" w:hint="default"/>
      </w:rPr>
    </w:lvl>
    <w:lvl w:ilvl="7">
      <w:start w:val="1"/>
      <w:numFmt w:val="bullet"/>
      <w:lvlText w:val="o"/>
      <w:lvlJc w:val="left"/>
      <w:pPr>
        <w:tabs>
          <w:tab w:val="num" w:pos="5390"/>
        </w:tabs>
        <w:ind w:left="5390" w:hanging="360"/>
      </w:pPr>
      <w:rPr>
        <w:rFonts w:ascii="Courier New" w:hAnsi="Courier New" w:cs="Courier New" w:hint="default"/>
      </w:rPr>
    </w:lvl>
    <w:lvl w:ilvl="8">
      <w:start w:val="1"/>
      <w:numFmt w:val="bullet"/>
      <w:lvlText w:val=""/>
      <w:lvlJc w:val="left"/>
      <w:pPr>
        <w:tabs>
          <w:tab w:val="num" w:pos="6110"/>
        </w:tabs>
        <w:ind w:left="6110" w:hanging="360"/>
      </w:pPr>
      <w:rPr>
        <w:rFonts w:ascii="Wingdings" w:hAnsi="Wingdings" w:hint="default"/>
      </w:rPr>
    </w:lvl>
  </w:abstractNum>
  <w:abstractNum w:abstractNumId="15" w15:restartNumberingAfterBreak="0">
    <w:nsid w:val="539835DB"/>
    <w:multiLevelType w:val="multilevel"/>
    <w:tmpl w:val="F4727FF2"/>
    <w:styleLink w:val="StilePuntato"/>
    <w:lvl w:ilvl="0">
      <w:start w:val="1"/>
      <w:numFmt w:val="bullet"/>
      <w:lvlText w:val=""/>
      <w:lvlJc w:val="left"/>
      <w:pPr>
        <w:tabs>
          <w:tab w:val="num" w:pos="397"/>
        </w:tabs>
        <w:ind w:left="397" w:hanging="397"/>
      </w:pPr>
      <w:rPr>
        <w:rFonts w:ascii="Arial" w:hAnsi="Arial"/>
        <w:sz w:val="22"/>
        <w:szCs w:val="22"/>
      </w:rPr>
    </w:lvl>
    <w:lvl w:ilvl="1">
      <w:start w:val="1"/>
      <w:numFmt w:val="bullet"/>
      <w:lvlText w:val="o"/>
      <w:lvlJc w:val="left"/>
      <w:pPr>
        <w:tabs>
          <w:tab w:val="num" w:pos="1083"/>
        </w:tabs>
        <w:ind w:left="1083" w:hanging="360"/>
      </w:pPr>
      <w:rPr>
        <w:rFonts w:ascii="Courier New" w:hAnsi="Courier New" w:cs="Courier New" w:hint="default"/>
      </w:rPr>
    </w:lvl>
    <w:lvl w:ilvl="2">
      <w:start w:val="1"/>
      <w:numFmt w:val="bullet"/>
      <w:lvlText w:val=""/>
      <w:lvlJc w:val="left"/>
      <w:pPr>
        <w:tabs>
          <w:tab w:val="num" w:pos="1803"/>
        </w:tabs>
        <w:ind w:left="1803" w:hanging="360"/>
      </w:pPr>
      <w:rPr>
        <w:rFonts w:ascii="Wingdings" w:hAnsi="Wingdings" w:hint="default"/>
      </w:rPr>
    </w:lvl>
    <w:lvl w:ilvl="3">
      <w:start w:val="1"/>
      <w:numFmt w:val="bullet"/>
      <w:lvlText w:val=""/>
      <w:lvlJc w:val="left"/>
      <w:pPr>
        <w:tabs>
          <w:tab w:val="num" w:pos="2523"/>
        </w:tabs>
        <w:ind w:left="2523" w:hanging="360"/>
      </w:pPr>
      <w:rPr>
        <w:rFonts w:ascii="Symbol" w:hAnsi="Symbol" w:hint="default"/>
      </w:rPr>
    </w:lvl>
    <w:lvl w:ilvl="4">
      <w:start w:val="1"/>
      <w:numFmt w:val="bullet"/>
      <w:lvlText w:val="o"/>
      <w:lvlJc w:val="left"/>
      <w:pPr>
        <w:tabs>
          <w:tab w:val="num" w:pos="3243"/>
        </w:tabs>
        <w:ind w:left="3243" w:hanging="360"/>
      </w:pPr>
      <w:rPr>
        <w:rFonts w:ascii="Courier New" w:hAnsi="Courier New" w:cs="Courier New" w:hint="default"/>
      </w:rPr>
    </w:lvl>
    <w:lvl w:ilvl="5">
      <w:start w:val="1"/>
      <w:numFmt w:val="bullet"/>
      <w:lvlText w:val=""/>
      <w:lvlJc w:val="left"/>
      <w:pPr>
        <w:tabs>
          <w:tab w:val="num" w:pos="3963"/>
        </w:tabs>
        <w:ind w:left="3963" w:hanging="360"/>
      </w:pPr>
      <w:rPr>
        <w:rFonts w:ascii="Wingdings" w:hAnsi="Wingdings" w:hint="default"/>
      </w:rPr>
    </w:lvl>
    <w:lvl w:ilvl="6">
      <w:start w:val="1"/>
      <w:numFmt w:val="bullet"/>
      <w:lvlText w:val=""/>
      <w:lvlJc w:val="left"/>
      <w:pPr>
        <w:tabs>
          <w:tab w:val="num" w:pos="4683"/>
        </w:tabs>
        <w:ind w:left="4683" w:hanging="360"/>
      </w:pPr>
      <w:rPr>
        <w:rFonts w:ascii="Symbol" w:hAnsi="Symbol" w:hint="default"/>
      </w:rPr>
    </w:lvl>
    <w:lvl w:ilvl="7">
      <w:start w:val="1"/>
      <w:numFmt w:val="bullet"/>
      <w:lvlText w:val="o"/>
      <w:lvlJc w:val="left"/>
      <w:pPr>
        <w:tabs>
          <w:tab w:val="num" w:pos="5403"/>
        </w:tabs>
        <w:ind w:left="5403" w:hanging="360"/>
      </w:pPr>
      <w:rPr>
        <w:rFonts w:ascii="Courier New" w:hAnsi="Courier New" w:cs="Courier New" w:hint="default"/>
      </w:rPr>
    </w:lvl>
    <w:lvl w:ilvl="8">
      <w:start w:val="1"/>
      <w:numFmt w:val="bullet"/>
      <w:lvlText w:val=""/>
      <w:lvlJc w:val="left"/>
      <w:pPr>
        <w:tabs>
          <w:tab w:val="num" w:pos="6123"/>
        </w:tabs>
        <w:ind w:left="6123" w:hanging="360"/>
      </w:pPr>
      <w:rPr>
        <w:rFonts w:ascii="Wingdings" w:hAnsi="Wingdings" w:hint="default"/>
      </w:rPr>
    </w:lvl>
  </w:abstractNum>
  <w:abstractNum w:abstractNumId="16" w15:restartNumberingAfterBreak="0">
    <w:nsid w:val="58493415"/>
    <w:multiLevelType w:val="multilevel"/>
    <w:tmpl w:val="833ADF2A"/>
    <w:lvl w:ilvl="0">
      <w:start w:val="1"/>
      <w:numFmt w:val="decimal"/>
      <w:pStyle w:val="StileTitolo1Sinistro0cmPrimariga0cm"/>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E9B26AD"/>
    <w:multiLevelType w:val="hybridMultilevel"/>
    <w:tmpl w:val="49F49C0A"/>
    <w:lvl w:ilvl="0" w:tplc="CBFABDD8">
      <w:start w:val="1"/>
      <w:numFmt w:val="bullet"/>
      <w:pStyle w:val="Sottotitolo"/>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603760AC"/>
    <w:multiLevelType w:val="hybridMultilevel"/>
    <w:tmpl w:val="F36CFDA4"/>
    <w:lvl w:ilvl="0" w:tplc="263A034A">
      <w:start w:val="3"/>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09E4CA2"/>
    <w:multiLevelType w:val="hybridMultilevel"/>
    <w:tmpl w:val="EA0E9DA4"/>
    <w:lvl w:ilvl="0" w:tplc="263A034A">
      <w:start w:val="3"/>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15:restartNumberingAfterBreak="0">
    <w:nsid w:val="61635BB2"/>
    <w:multiLevelType w:val="hybridMultilevel"/>
    <w:tmpl w:val="C6BEF580"/>
    <w:lvl w:ilvl="0" w:tplc="C6B6AAFC">
      <w:start w:val="1"/>
      <w:numFmt w:val="lowerLetter"/>
      <w:lvlText w:val="%1)"/>
      <w:lvlJc w:val="left"/>
      <w:pPr>
        <w:ind w:left="1287" w:hanging="360"/>
      </w:pPr>
      <w:rPr>
        <w:rFonts w:ascii="Arial" w:eastAsia="Times New Roman" w:hAnsi="Arial" w:cs="Arial"/>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1" w15:restartNumberingAfterBreak="0">
    <w:nsid w:val="64BC3DB8"/>
    <w:multiLevelType w:val="multilevel"/>
    <w:tmpl w:val="10EEF6E6"/>
    <w:lvl w:ilvl="0">
      <w:start w:val="1"/>
      <w:numFmt w:val="decimal"/>
      <w:pStyle w:val="Titolo1"/>
      <w:lvlText w:val="%1"/>
      <w:lvlJc w:val="left"/>
      <w:pPr>
        <w:tabs>
          <w:tab w:val="num" w:pos="567"/>
        </w:tabs>
        <w:ind w:left="567" w:hanging="567"/>
      </w:pPr>
      <w:rPr>
        <w:rFonts w:hint="default"/>
      </w:rPr>
    </w:lvl>
    <w:lvl w:ilvl="1">
      <w:start w:val="1"/>
      <w:numFmt w:val="decimal"/>
      <w:pStyle w:val="Titolo2"/>
      <w:lvlText w:val="%1.%2"/>
      <w:lvlJc w:val="left"/>
      <w:pPr>
        <w:tabs>
          <w:tab w:val="num" w:pos="567"/>
        </w:tabs>
        <w:ind w:left="567" w:hanging="567"/>
      </w:pPr>
      <w:rPr>
        <w:rFonts w:hint="default"/>
      </w:rPr>
    </w:lvl>
    <w:lvl w:ilvl="2">
      <w:start w:val="1"/>
      <w:numFmt w:val="decimal"/>
      <w:pStyle w:val="Titolo3"/>
      <w:lvlText w:val="%1.%2.%3"/>
      <w:lvlJc w:val="left"/>
      <w:pPr>
        <w:tabs>
          <w:tab w:val="num" w:pos="5220"/>
        </w:tabs>
        <w:ind w:left="52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70943445"/>
    <w:multiLevelType w:val="multilevel"/>
    <w:tmpl w:val="C5D8619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220"/>
        </w:tabs>
        <w:ind w:left="52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73E1401C"/>
    <w:multiLevelType w:val="hybridMultilevel"/>
    <w:tmpl w:val="5D8AFE0C"/>
    <w:lvl w:ilvl="0" w:tplc="CD18C8FA">
      <w:start w:val="1"/>
      <w:numFmt w:val="bullet"/>
      <w:lvlText w:val=""/>
      <w:lvlJc w:val="left"/>
      <w:pPr>
        <w:tabs>
          <w:tab w:val="num" w:pos="350"/>
        </w:tabs>
        <w:ind w:left="350" w:hanging="360"/>
      </w:pPr>
      <w:rPr>
        <w:rFonts w:ascii="Wingdings" w:hAnsi="Wingdings" w:hint="default"/>
        <w:sz w:val="24"/>
      </w:rPr>
    </w:lvl>
    <w:lvl w:ilvl="1" w:tplc="04100003" w:tentative="1">
      <w:start w:val="1"/>
      <w:numFmt w:val="bullet"/>
      <w:lvlText w:val="o"/>
      <w:lvlJc w:val="left"/>
      <w:pPr>
        <w:tabs>
          <w:tab w:val="num" w:pos="1070"/>
        </w:tabs>
        <w:ind w:left="1070" w:hanging="360"/>
      </w:pPr>
      <w:rPr>
        <w:rFonts w:ascii="Courier New" w:hAnsi="Courier New" w:cs="Courier New" w:hint="default"/>
      </w:rPr>
    </w:lvl>
    <w:lvl w:ilvl="2" w:tplc="04100005" w:tentative="1">
      <w:start w:val="1"/>
      <w:numFmt w:val="bullet"/>
      <w:lvlText w:val=""/>
      <w:lvlJc w:val="left"/>
      <w:pPr>
        <w:tabs>
          <w:tab w:val="num" w:pos="1790"/>
        </w:tabs>
        <w:ind w:left="1790" w:hanging="360"/>
      </w:pPr>
      <w:rPr>
        <w:rFonts w:ascii="Wingdings" w:hAnsi="Wingdings" w:hint="default"/>
      </w:rPr>
    </w:lvl>
    <w:lvl w:ilvl="3" w:tplc="04100001" w:tentative="1">
      <w:start w:val="1"/>
      <w:numFmt w:val="bullet"/>
      <w:lvlText w:val=""/>
      <w:lvlJc w:val="left"/>
      <w:pPr>
        <w:tabs>
          <w:tab w:val="num" w:pos="2510"/>
        </w:tabs>
        <w:ind w:left="2510" w:hanging="360"/>
      </w:pPr>
      <w:rPr>
        <w:rFonts w:ascii="Symbol" w:hAnsi="Symbol" w:hint="default"/>
      </w:rPr>
    </w:lvl>
    <w:lvl w:ilvl="4" w:tplc="04100003" w:tentative="1">
      <w:start w:val="1"/>
      <w:numFmt w:val="bullet"/>
      <w:lvlText w:val="o"/>
      <w:lvlJc w:val="left"/>
      <w:pPr>
        <w:tabs>
          <w:tab w:val="num" w:pos="3230"/>
        </w:tabs>
        <w:ind w:left="3230" w:hanging="360"/>
      </w:pPr>
      <w:rPr>
        <w:rFonts w:ascii="Courier New" w:hAnsi="Courier New" w:cs="Courier New" w:hint="default"/>
      </w:rPr>
    </w:lvl>
    <w:lvl w:ilvl="5" w:tplc="04100005" w:tentative="1">
      <w:start w:val="1"/>
      <w:numFmt w:val="bullet"/>
      <w:lvlText w:val=""/>
      <w:lvlJc w:val="left"/>
      <w:pPr>
        <w:tabs>
          <w:tab w:val="num" w:pos="3950"/>
        </w:tabs>
        <w:ind w:left="3950" w:hanging="360"/>
      </w:pPr>
      <w:rPr>
        <w:rFonts w:ascii="Wingdings" w:hAnsi="Wingdings" w:hint="default"/>
      </w:rPr>
    </w:lvl>
    <w:lvl w:ilvl="6" w:tplc="04100001" w:tentative="1">
      <w:start w:val="1"/>
      <w:numFmt w:val="bullet"/>
      <w:lvlText w:val=""/>
      <w:lvlJc w:val="left"/>
      <w:pPr>
        <w:tabs>
          <w:tab w:val="num" w:pos="4670"/>
        </w:tabs>
        <w:ind w:left="4670" w:hanging="360"/>
      </w:pPr>
      <w:rPr>
        <w:rFonts w:ascii="Symbol" w:hAnsi="Symbol" w:hint="default"/>
      </w:rPr>
    </w:lvl>
    <w:lvl w:ilvl="7" w:tplc="04100003" w:tentative="1">
      <w:start w:val="1"/>
      <w:numFmt w:val="bullet"/>
      <w:lvlText w:val="o"/>
      <w:lvlJc w:val="left"/>
      <w:pPr>
        <w:tabs>
          <w:tab w:val="num" w:pos="5390"/>
        </w:tabs>
        <w:ind w:left="5390" w:hanging="360"/>
      </w:pPr>
      <w:rPr>
        <w:rFonts w:ascii="Courier New" w:hAnsi="Courier New" w:cs="Courier New" w:hint="default"/>
      </w:rPr>
    </w:lvl>
    <w:lvl w:ilvl="8" w:tplc="04100005" w:tentative="1">
      <w:start w:val="1"/>
      <w:numFmt w:val="bullet"/>
      <w:lvlText w:val=""/>
      <w:lvlJc w:val="left"/>
      <w:pPr>
        <w:tabs>
          <w:tab w:val="num" w:pos="6110"/>
        </w:tabs>
        <w:ind w:left="6110" w:hanging="360"/>
      </w:pPr>
      <w:rPr>
        <w:rFonts w:ascii="Wingdings" w:hAnsi="Wingdings" w:hint="default"/>
      </w:rPr>
    </w:lvl>
  </w:abstractNum>
  <w:abstractNum w:abstractNumId="24" w15:restartNumberingAfterBreak="0">
    <w:nsid w:val="7584143F"/>
    <w:multiLevelType w:val="hybridMultilevel"/>
    <w:tmpl w:val="F5D6C670"/>
    <w:lvl w:ilvl="0" w:tplc="04100005">
      <w:start w:val="1"/>
      <w:numFmt w:val="bullet"/>
      <w:lvlText w:val=""/>
      <w:lvlJc w:val="left"/>
      <w:pPr>
        <w:ind w:left="710" w:hanging="360"/>
      </w:pPr>
      <w:rPr>
        <w:rFonts w:ascii="Wingdings" w:hAnsi="Wingdings" w:hint="default"/>
      </w:rPr>
    </w:lvl>
    <w:lvl w:ilvl="1" w:tplc="04100003" w:tentative="1">
      <w:start w:val="1"/>
      <w:numFmt w:val="bullet"/>
      <w:lvlText w:val="o"/>
      <w:lvlJc w:val="left"/>
      <w:pPr>
        <w:ind w:left="1430" w:hanging="360"/>
      </w:pPr>
      <w:rPr>
        <w:rFonts w:ascii="Courier New" w:hAnsi="Courier New" w:cs="Courier New" w:hint="default"/>
      </w:rPr>
    </w:lvl>
    <w:lvl w:ilvl="2" w:tplc="04100005" w:tentative="1">
      <w:start w:val="1"/>
      <w:numFmt w:val="bullet"/>
      <w:lvlText w:val=""/>
      <w:lvlJc w:val="left"/>
      <w:pPr>
        <w:ind w:left="2150" w:hanging="360"/>
      </w:pPr>
      <w:rPr>
        <w:rFonts w:ascii="Wingdings" w:hAnsi="Wingdings" w:hint="default"/>
      </w:rPr>
    </w:lvl>
    <w:lvl w:ilvl="3" w:tplc="04100001" w:tentative="1">
      <w:start w:val="1"/>
      <w:numFmt w:val="bullet"/>
      <w:lvlText w:val=""/>
      <w:lvlJc w:val="left"/>
      <w:pPr>
        <w:ind w:left="2870" w:hanging="360"/>
      </w:pPr>
      <w:rPr>
        <w:rFonts w:ascii="Symbol" w:hAnsi="Symbol" w:hint="default"/>
      </w:rPr>
    </w:lvl>
    <w:lvl w:ilvl="4" w:tplc="04100003" w:tentative="1">
      <w:start w:val="1"/>
      <w:numFmt w:val="bullet"/>
      <w:lvlText w:val="o"/>
      <w:lvlJc w:val="left"/>
      <w:pPr>
        <w:ind w:left="3590" w:hanging="360"/>
      </w:pPr>
      <w:rPr>
        <w:rFonts w:ascii="Courier New" w:hAnsi="Courier New" w:cs="Courier New" w:hint="default"/>
      </w:rPr>
    </w:lvl>
    <w:lvl w:ilvl="5" w:tplc="04100005" w:tentative="1">
      <w:start w:val="1"/>
      <w:numFmt w:val="bullet"/>
      <w:lvlText w:val=""/>
      <w:lvlJc w:val="left"/>
      <w:pPr>
        <w:ind w:left="4310" w:hanging="360"/>
      </w:pPr>
      <w:rPr>
        <w:rFonts w:ascii="Wingdings" w:hAnsi="Wingdings" w:hint="default"/>
      </w:rPr>
    </w:lvl>
    <w:lvl w:ilvl="6" w:tplc="04100001" w:tentative="1">
      <w:start w:val="1"/>
      <w:numFmt w:val="bullet"/>
      <w:lvlText w:val=""/>
      <w:lvlJc w:val="left"/>
      <w:pPr>
        <w:ind w:left="5030" w:hanging="360"/>
      </w:pPr>
      <w:rPr>
        <w:rFonts w:ascii="Symbol" w:hAnsi="Symbol" w:hint="default"/>
      </w:rPr>
    </w:lvl>
    <w:lvl w:ilvl="7" w:tplc="04100003" w:tentative="1">
      <w:start w:val="1"/>
      <w:numFmt w:val="bullet"/>
      <w:lvlText w:val="o"/>
      <w:lvlJc w:val="left"/>
      <w:pPr>
        <w:ind w:left="5750" w:hanging="360"/>
      </w:pPr>
      <w:rPr>
        <w:rFonts w:ascii="Courier New" w:hAnsi="Courier New" w:cs="Courier New" w:hint="default"/>
      </w:rPr>
    </w:lvl>
    <w:lvl w:ilvl="8" w:tplc="04100005" w:tentative="1">
      <w:start w:val="1"/>
      <w:numFmt w:val="bullet"/>
      <w:lvlText w:val=""/>
      <w:lvlJc w:val="left"/>
      <w:pPr>
        <w:ind w:left="6470" w:hanging="360"/>
      </w:pPr>
      <w:rPr>
        <w:rFonts w:ascii="Wingdings" w:hAnsi="Wingdings" w:hint="default"/>
      </w:rPr>
    </w:lvl>
  </w:abstractNum>
  <w:abstractNum w:abstractNumId="25" w15:restartNumberingAfterBreak="0">
    <w:nsid w:val="77944451"/>
    <w:multiLevelType w:val="singleLevel"/>
    <w:tmpl w:val="72000A3A"/>
    <w:lvl w:ilvl="0">
      <w:start w:val="6"/>
      <w:numFmt w:val="bullet"/>
      <w:pStyle w:val="PUNTOELENCO"/>
      <w:lvlText w:val="-"/>
      <w:lvlJc w:val="left"/>
      <w:pPr>
        <w:tabs>
          <w:tab w:val="num" w:pos="360"/>
        </w:tabs>
        <w:ind w:left="113" w:hanging="113"/>
      </w:pPr>
      <w:rPr>
        <w:rFonts w:ascii="Times New Roman" w:hAnsi="Times New Roman" w:hint="default"/>
      </w:rPr>
    </w:lvl>
  </w:abstractNum>
  <w:abstractNum w:abstractNumId="26" w15:restartNumberingAfterBreak="0">
    <w:nsid w:val="7F720344"/>
    <w:multiLevelType w:val="hybridMultilevel"/>
    <w:tmpl w:val="D408D8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4670682">
    <w:abstractNumId w:val="8"/>
  </w:num>
  <w:num w:numId="2" w16cid:durableId="1769542307">
    <w:abstractNumId w:val="15"/>
  </w:num>
  <w:num w:numId="3" w16cid:durableId="1095177494">
    <w:abstractNumId w:val="16"/>
  </w:num>
  <w:num w:numId="4" w16cid:durableId="129440434">
    <w:abstractNumId w:val="21"/>
  </w:num>
  <w:num w:numId="5" w16cid:durableId="792405866">
    <w:abstractNumId w:val="25"/>
  </w:num>
  <w:num w:numId="6" w16cid:durableId="500202883">
    <w:abstractNumId w:val="17"/>
  </w:num>
  <w:num w:numId="7" w16cid:durableId="946542029">
    <w:abstractNumId w:val="3"/>
  </w:num>
  <w:num w:numId="8" w16cid:durableId="83917871">
    <w:abstractNumId w:val="1"/>
  </w:num>
  <w:num w:numId="9" w16cid:durableId="905532868">
    <w:abstractNumId w:val="12"/>
  </w:num>
  <w:num w:numId="10" w16cid:durableId="452603688">
    <w:abstractNumId w:val="2"/>
  </w:num>
  <w:num w:numId="11" w16cid:durableId="1727753559">
    <w:abstractNumId w:val="14"/>
  </w:num>
  <w:num w:numId="12" w16cid:durableId="560409783">
    <w:abstractNumId w:val="23"/>
  </w:num>
  <w:num w:numId="13" w16cid:durableId="819931476">
    <w:abstractNumId w:val="6"/>
  </w:num>
  <w:num w:numId="14" w16cid:durableId="1045449653">
    <w:abstractNumId w:val="22"/>
  </w:num>
  <w:num w:numId="15" w16cid:durableId="637951498">
    <w:abstractNumId w:val="4"/>
  </w:num>
  <w:num w:numId="16" w16cid:durableId="1520386748">
    <w:abstractNumId w:val="7"/>
  </w:num>
  <w:num w:numId="17" w16cid:durableId="1240362812">
    <w:abstractNumId w:val="9"/>
  </w:num>
  <w:num w:numId="18" w16cid:durableId="1324041767">
    <w:abstractNumId w:val="13"/>
  </w:num>
  <w:num w:numId="19" w16cid:durableId="725491502">
    <w:abstractNumId w:val="26"/>
  </w:num>
  <w:num w:numId="20" w16cid:durableId="399602803">
    <w:abstractNumId w:val="21"/>
  </w:num>
  <w:num w:numId="21" w16cid:durableId="750473308">
    <w:abstractNumId w:val="5"/>
  </w:num>
  <w:num w:numId="22" w16cid:durableId="865363801">
    <w:abstractNumId w:val="20"/>
  </w:num>
  <w:num w:numId="23" w16cid:durableId="2170867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10646688">
    <w:abstractNumId w:val="10"/>
  </w:num>
  <w:num w:numId="25" w16cid:durableId="2008751966">
    <w:abstractNumId w:val="19"/>
  </w:num>
  <w:num w:numId="26" w16cid:durableId="2102099429">
    <w:abstractNumId w:val="18"/>
  </w:num>
  <w:num w:numId="27" w16cid:durableId="793209035">
    <w:abstractNumId w:val="0"/>
  </w:num>
  <w:num w:numId="28" w16cid:durableId="311059514">
    <w:abstractNumId w:val="24"/>
  </w:num>
  <w:num w:numId="29" w16cid:durableId="442192625">
    <w:abstractNumId w:val="11"/>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lessandro Benatti">
    <w15:presenceInfo w15:providerId="AD" w15:userId="S::Alessandro.Benatti@aimag.it::13835d70-e791-4b2c-ad94-314ace9f18f8"/>
  </w15:person>
  <w15:person w15:author="Gianni Pozzetti">
    <w15:presenceInfo w15:providerId="AD" w15:userId="S::gianni.pozzetti@aimag.it::198f0023-651b-49d0-ac4b-f73f5184bcc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283"/>
  <w:drawingGridHorizontalSpacing w:val="100"/>
  <w:displayHorizontalDrawingGridEvery w:val="2"/>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528A"/>
    <w:rsid w:val="00003232"/>
    <w:rsid w:val="000048F2"/>
    <w:rsid w:val="00004F0E"/>
    <w:rsid w:val="00005729"/>
    <w:rsid w:val="0000717F"/>
    <w:rsid w:val="0001081B"/>
    <w:rsid w:val="000108C5"/>
    <w:rsid w:val="00010F06"/>
    <w:rsid w:val="0001181E"/>
    <w:rsid w:val="00013F29"/>
    <w:rsid w:val="0001439B"/>
    <w:rsid w:val="00014541"/>
    <w:rsid w:val="00014BC1"/>
    <w:rsid w:val="00015555"/>
    <w:rsid w:val="000159D5"/>
    <w:rsid w:val="00016C2D"/>
    <w:rsid w:val="00017882"/>
    <w:rsid w:val="00017935"/>
    <w:rsid w:val="000246CF"/>
    <w:rsid w:val="00025322"/>
    <w:rsid w:val="000255DF"/>
    <w:rsid w:val="00026CF5"/>
    <w:rsid w:val="00036A5F"/>
    <w:rsid w:val="000408C1"/>
    <w:rsid w:val="00040CB9"/>
    <w:rsid w:val="000412C4"/>
    <w:rsid w:val="00041F88"/>
    <w:rsid w:val="00042366"/>
    <w:rsid w:val="00042A0C"/>
    <w:rsid w:val="0004318C"/>
    <w:rsid w:val="0004358D"/>
    <w:rsid w:val="0004520A"/>
    <w:rsid w:val="00046ED3"/>
    <w:rsid w:val="00050AC6"/>
    <w:rsid w:val="00061829"/>
    <w:rsid w:val="00061E2C"/>
    <w:rsid w:val="00064A0D"/>
    <w:rsid w:val="00065C2B"/>
    <w:rsid w:val="00065CCB"/>
    <w:rsid w:val="000666E4"/>
    <w:rsid w:val="0006730E"/>
    <w:rsid w:val="00071262"/>
    <w:rsid w:val="00071F77"/>
    <w:rsid w:val="0007499D"/>
    <w:rsid w:val="0007676F"/>
    <w:rsid w:val="00076C71"/>
    <w:rsid w:val="0007704E"/>
    <w:rsid w:val="00080140"/>
    <w:rsid w:val="000813FF"/>
    <w:rsid w:val="00081A2A"/>
    <w:rsid w:val="00081E34"/>
    <w:rsid w:val="00083010"/>
    <w:rsid w:val="0008371D"/>
    <w:rsid w:val="000850FA"/>
    <w:rsid w:val="000863EA"/>
    <w:rsid w:val="00090048"/>
    <w:rsid w:val="000947F1"/>
    <w:rsid w:val="00095365"/>
    <w:rsid w:val="00095ADB"/>
    <w:rsid w:val="000963DF"/>
    <w:rsid w:val="0009640A"/>
    <w:rsid w:val="00096DDB"/>
    <w:rsid w:val="000A1049"/>
    <w:rsid w:val="000A329B"/>
    <w:rsid w:val="000A5817"/>
    <w:rsid w:val="000B06D8"/>
    <w:rsid w:val="000B0EBF"/>
    <w:rsid w:val="000B0FD6"/>
    <w:rsid w:val="000B3CFE"/>
    <w:rsid w:val="000B4856"/>
    <w:rsid w:val="000B4EA8"/>
    <w:rsid w:val="000B54A4"/>
    <w:rsid w:val="000C329F"/>
    <w:rsid w:val="000D0137"/>
    <w:rsid w:val="000D1362"/>
    <w:rsid w:val="000D518F"/>
    <w:rsid w:val="000D6AA0"/>
    <w:rsid w:val="000E0E88"/>
    <w:rsid w:val="000E4A13"/>
    <w:rsid w:val="000E5228"/>
    <w:rsid w:val="000E5268"/>
    <w:rsid w:val="000E558F"/>
    <w:rsid w:val="000E5F0B"/>
    <w:rsid w:val="000F027C"/>
    <w:rsid w:val="000F0896"/>
    <w:rsid w:val="000F0F72"/>
    <w:rsid w:val="000F47A6"/>
    <w:rsid w:val="000F6E69"/>
    <w:rsid w:val="000F6F29"/>
    <w:rsid w:val="001016FF"/>
    <w:rsid w:val="001035EF"/>
    <w:rsid w:val="0010370E"/>
    <w:rsid w:val="001069EE"/>
    <w:rsid w:val="00106F3C"/>
    <w:rsid w:val="0011116C"/>
    <w:rsid w:val="00113432"/>
    <w:rsid w:val="00114394"/>
    <w:rsid w:val="0011471F"/>
    <w:rsid w:val="001148DB"/>
    <w:rsid w:val="00114A10"/>
    <w:rsid w:val="001167D2"/>
    <w:rsid w:val="001228B2"/>
    <w:rsid w:val="001228D3"/>
    <w:rsid w:val="001228DC"/>
    <w:rsid w:val="00123BE1"/>
    <w:rsid w:val="00124FDA"/>
    <w:rsid w:val="00126580"/>
    <w:rsid w:val="00126BD8"/>
    <w:rsid w:val="00127971"/>
    <w:rsid w:val="0013028C"/>
    <w:rsid w:val="00130B4A"/>
    <w:rsid w:val="001323E7"/>
    <w:rsid w:val="00133D15"/>
    <w:rsid w:val="00135AC2"/>
    <w:rsid w:val="0013635F"/>
    <w:rsid w:val="001377C2"/>
    <w:rsid w:val="00137CBE"/>
    <w:rsid w:val="00140C2E"/>
    <w:rsid w:val="00140F52"/>
    <w:rsid w:val="00141704"/>
    <w:rsid w:val="0014279E"/>
    <w:rsid w:val="00142D8D"/>
    <w:rsid w:val="001463EB"/>
    <w:rsid w:val="0014675D"/>
    <w:rsid w:val="00150635"/>
    <w:rsid w:val="00151FE9"/>
    <w:rsid w:val="001537E3"/>
    <w:rsid w:val="0015395D"/>
    <w:rsid w:val="00153E84"/>
    <w:rsid w:val="001545DE"/>
    <w:rsid w:val="0015515F"/>
    <w:rsid w:val="001553B1"/>
    <w:rsid w:val="00155D1E"/>
    <w:rsid w:val="0015607F"/>
    <w:rsid w:val="00162351"/>
    <w:rsid w:val="00162367"/>
    <w:rsid w:val="00165B43"/>
    <w:rsid w:val="0016735F"/>
    <w:rsid w:val="00173D6B"/>
    <w:rsid w:val="001742A7"/>
    <w:rsid w:val="0017529C"/>
    <w:rsid w:val="001770EF"/>
    <w:rsid w:val="00180686"/>
    <w:rsid w:val="001817CE"/>
    <w:rsid w:val="001817E8"/>
    <w:rsid w:val="00181956"/>
    <w:rsid w:val="0018319B"/>
    <w:rsid w:val="00184AF5"/>
    <w:rsid w:val="00187159"/>
    <w:rsid w:val="00190DEE"/>
    <w:rsid w:val="00191B96"/>
    <w:rsid w:val="00192102"/>
    <w:rsid w:val="00192C93"/>
    <w:rsid w:val="00194B38"/>
    <w:rsid w:val="00194DC2"/>
    <w:rsid w:val="0019708D"/>
    <w:rsid w:val="001975F5"/>
    <w:rsid w:val="00197841"/>
    <w:rsid w:val="001979B5"/>
    <w:rsid w:val="001A0B90"/>
    <w:rsid w:val="001A207C"/>
    <w:rsid w:val="001A2E65"/>
    <w:rsid w:val="001A30F3"/>
    <w:rsid w:val="001A3ECD"/>
    <w:rsid w:val="001A427D"/>
    <w:rsid w:val="001A5BC7"/>
    <w:rsid w:val="001A728E"/>
    <w:rsid w:val="001A7E3A"/>
    <w:rsid w:val="001B00E7"/>
    <w:rsid w:val="001B05E9"/>
    <w:rsid w:val="001B0B57"/>
    <w:rsid w:val="001B166E"/>
    <w:rsid w:val="001B3664"/>
    <w:rsid w:val="001B47C3"/>
    <w:rsid w:val="001B4840"/>
    <w:rsid w:val="001B5E46"/>
    <w:rsid w:val="001B635B"/>
    <w:rsid w:val="001B6CB0"/>
    <w:rsid w:val="001B73CC"/>
    <w:rsid w:val="001B7739"/>
    <w:rsid w:val="001C1938"/>
    <w:rsid w:val="001C4465"/>
    <w:rsid w:val="001C4EFB"/>
    <w:rsid w:val="001C5C97"/>
    <w:rsid w:val="001C6805"/>
    <w:rsid w:val="001C7232"/>
    <w:rsid w:val="001C7733"/>
    <w:rsid w:val="001D0855"/>
    <w:rsid w:val="001D0B60"/>
    <w:rsid w:val="001D265E"/>
    <w:rsid w:val="001D3A4A"/>
    <w:rsid w:val="001D506A"/>
    <w:rsid w:val="001D5422"/>
    <w:rsid w:val="001D6DED"/>
    <w:rsid w:val="001D6F30"/>
    <w:rsid w:val="001D77D3"/>
    <w:rsid w:val="001E0AB5"/>
    <w:rsid w:val="001E1F25"/>
    <w:rsid w:val="001E5637"/>
    <w:rsid w:val="001E5EBE"/>
    <w:rsid w:val="001F0E60"/>
    <w:rsid w:val="001F5B7E"/>
    <w:rsid w:val="001F6C7A"/>
    <w:rsid w:val="001F79DC"/>
    <w:rsid w:val="002009FB"/>
    <w:rsid w:val="002021B4"/>
    <w:rsid w:val="00202452"/>
    <w:rsid w:val="002034DA"/>
    <w:rsid w:val="00205BC2"/>
    <w:rsid w:val="00211F01"/>
    <w:rsid w:val="00212CA6"/>
    <w:rsid w:val="00213370"/>
    <w:rsid w:val="002145B4"/>
    <w:rsid w:val="00216B51"/>
    <w:rsid w:val="002170D0"/>
    <w:rsid w:val="002224CA"/>
    <w:rsid w:val="00222B7C"/>
    <w:rsid w:val="002248D4"/>
    <w:rsid w:val="00224970"/>
    <w:rsid w:val="00224BBC"/>
    <w:rsid w:val="00224BF1"/>
    <w:rsid w:val="002253E5"/>
    <w:rsid w:val="0022677A"/>
    <w:rsid w:val="00227E1A"/>
    <w:rsid w:val="00231662"/>
    <w:rsid w:val="002316A8"/>
    <w:rsid w:val="00232A04"/>
    <w:rsid w:val="002331B5"/>
    <w:rsid w:val="0023445C"/>
    <w:rsid w:val="0023471A"/>
    <w:rsid w:val="00235390"/>
    <w:rsid w:val="00235878"/>
    <w:rsid w:val="002401A1"/>
    <w:rsid w:val="0024189F"/>
    <w:rsid w:val="00241A11"/>
    <w:rsid w:val="00241A34"/>
    <w:rsid w:val="00241CC0"/>
    <w:rsid w:val="0024513D"/>
    <w:rsid w:val="00245206"/>
    <w:rsid w:val="002458C5"/>
    <w:rsid w:val="00245F85"/>
    <w:rsid w:val="00246E09"/>
    <w:rsid w:val="002473DF"/>
    <w:rsid w:val="0024797A"/>
    <w:rsid w:val="002511AE"/>
    <w:rsid w:val="00253A4C"/>
    <w:rsid w:val="00254048"/>
    <w:rsid w:val="00255D6F"/>
    <w:rsid w:val="00256F8D"/>
    <w:rsid w:val="0026190F"/>
    <w:rsid w:val="002640A7"/>
    <w:rsid w:val="00267812"/>
    <w:rsid w:val="00272EF8"/>
    <w:rsid w:val="00274A93"/>
    <w:rsid w:val="00276641"/>
    <w:rsid w:val="00276A8E"/>
    <w:rsid w:val="002775FC"/>
    <w:rsid w:val="0027784B"/>
    <w:rsid w:val="00280853"/>
    <w:rsid w:val="00282C43"/>
    <w:rsid w:val="00282E5D"/>
    <w:rsid w:val="00283BE6"/>
    <w:rsid w:val="00286792"/>
    <w:rsid w:val="00286E97"/>
    <w:rsid w:val="00291659"/>
    <w:rsid w:val="00292454"/>
    <w:rsid w:val="00295191"/>
    <w:rsid w:val="00296512"/>
    <w:rsid w:val="00296A9A"/>
    <w:rsid w:val="00297D3C"/>
    <w:rsid w:val="002A453E"/>
    <w:rsid w:val="002A6399"/>
    <w:rsid w:val="002B276D"/>
    <w:rsid w:val="002B2E82"/>
    <w:rsid w:val="002B42D8"/>
    <w:rsid w:val="002B44DC"/>
    <w:rsid w:val="002B4F05"/>
    <w:rsid w:val="002C0EF7"/>
    <w:rsid w:val="002C2F9E"/>
    <w:rsid w:val="002C38E6"/>
    <w:rsid w:val="002C5724"/>
    <w:rsid w:val="002C6A48"/>
    <w:rsid w:val="002C7504"/>
    <w:rsid w:val="002D2ECE"/>
    <w:rsid w:val="002D44B5"/>
    <w:rsid w:val="002D4C70"/>
    <w:rsid w:val="002D5C0F"/>
    <w:rsid w:val="002D6C9F"/>
    <w:rsid w:val="002D748A"/>
    <w:rsid w:val="002E2700"/>
    <w:rsid w:val="002E2879"/>
    <w:rsid w:val="002E5EBB"/>
    <w:rsid w:val="002E771D"/>
    <w:rsid w:val="002F1406"/>
    <w:rsid w:val="002F1F60"/>
    <w:rsid w:val="002F269A"/>
    <w:rsid w:val="002F4A24"/>
    <w:rsid w:val="002F7B9F"/>
    <w:rsid w:val="00300411"/>
    <w:rsid w:val="003009D2"/>
    <w:rsid w:val="003067E1"/>
    <w:rsid w:val="00310528"/>
    <w:rsid w:val="003110C5"/>
    <w:rsid w:val="0031256F"/>
    <w:rsid w:val="00315814"/>
    <w:rsid w:val="003210F4"/>
    <w:rsid w:val="00321104"/>
    <w:rsid w:val="003214CD"/>
    <w:rsid w:val="00325679"/>
    <w:rsid w:val="003275A9"/>
    <w:rsid w:val="00327BC8"/>
    <w:rsid w:val="00330686"/>
    <w:rsid w:val="0033245B"/>
    <w:rsid w:val="00332E81"/>
    <w:rsid w:val="00332FD0"/>
    <w:rsid w:val="003344E5"/>
    <w:rsid w:val="00335E54"/>
    <w:rsid w:val="00336C4A"/>
    <w:rsid w:val="00337409"/>
    <w:rsid w:val="00340284"/>
    <w:rsid w:val="003424D3"/>
    <w:rsid w:val="00344068"/>
    <w:rsid w:val="00350690"/>
    <w:rsid w:val="0035116F"/>
    <w:rsid w:val="00351EB1"/>
    <w:rsid w:val="0035427F"/>
    <w:rsid w:val="00354290"/>
    <w:rsid w:val="00355061"/>
    <w:rsid w:val="00356735"/>
    <w:rsid w:val="0035745B"/>
    <w:rsid w:val="00357783"/>
    <w:rsid w:val="00357BA9"/>
    <w:rsid w:val="00357CAF"/>
    <w:rsid w:val="003620FB"/>
    <w:rsid w:val="003621CC"/>
    <w:rsid w:val="00362330"/>
    <w:rsid w:val="00371340"/>
    <w:rsid w:val="003734A8"/>
    <w:rsid w:val="00377F8E"/>
    <w:rsid w:val="003809DE"/>
    <w:rsid w:val="00380D11"/>
    <w:rsid w:val="00381070"/>
    <w:rsid w:val="00381A73"/>
    <w:rsid w:val="00381BEA"/>
    <w:rsid w:val="00383644"/>
    <w:rsid w:val="003855C2"/>
    <w:rsid w:val="00385A60"/>
    <w:rsid w:val="00391807"/>
    <w:rsid w:val="0039276C"/>
    <w:rsid w:val="003930F0"/>
    <w:rsid w:val="003A0433"/>
    <w:rsid w:val="003A23AC"/>
    <w:rsid w:val="003A3269"/>
    <w:rsid w:val="003A42A9"/>
    <w:rsid w:val="003A66CC"/>
    <w:rsid w:val="003A6B2A"/>
    <w:rsid w:val="003A7476"/>
    <w:rsid w:val="003A7964"/>
    <w:rsid w:val="003B1506"/>
    <w:rsid w:val="003B32E8"/>
    <w:rsid w:val="003B7896"/>
    <w:rsid w:val="003C128E"/>
    <w:rsid w:val="003C176B"/>
    <w:rsid w:val="003C1812"/>
    <w:rsid w:val="003C1BC9"/>
    <w:rsid w:val="003C1CA2"/>
    <w:rsid w:val="003C2EE5"/>
    <w:rsid w:val="003C366A"/>
    <w:rsid w:val="003C3A71"/>
    <w:rsid w:val="003C6182"/>
    <w:rsid w:val="003C6374"/>
    <w:rsid w:val="003D1287"/>
    <w:rsid w:val="003D26C3"/>
    <w:rsid w:val="003D42FD"/>
    <w:rsid w:val="003D4BF0"/>
    <w:rsid w:val="003D6AC7"/>
    <w:rsid w:val="003E065C"/>
    <w:rsid w:val="003E08EB"/>
    <w:rsid w:val="003E3E04"/>
    <w:rsid w:val="003E59B5"/>
    <w:rsid w:val="003E6B34"/>
    <w:rsid w:val="003F1FFD"/>
    <w:rsid w:val="0040153E"/>
    <w:rsid w:val="0040299C"/>
    <w:rsid w:val="00404A1D"/>
    <w:rsid w:val="00404FF8"/>
    <w:rsid w:val="00411F65"/>
    <w:rsid w:val="00412F64"/>
    <w:rsid w:val="00413342"/>
    <w:rsid w:val="00413EEB"/>
    <w:rsid w:val="004144B9"/>
    <w:rsid w:val="00414D38"/>
    <w:rsid w:val="004154B0"/>
    <w:rsid w:val="00416683"/>
    <w:rsid w:val="004166D1"/>
    <w:rsid w:val="0041777A"/>
    <w:rsid w:val="00417963"/>
    <w:rsid w:val="0042559E"/>
    <w:rsid w:val="00425673"/>
    <w:rsid w:val="0042586E"/>
    <w:rsid w:val="00427E35"/>
    <w:rsid w:val="00433970"/>
    <w:rsid w:val="00434AB6"/>
    <w:rsid w:val="004366E9"/>
    <w:rsid w:val="00437E82"/>
    <w:rsid w:val="00440277"/>
    <w:rsid w:val="0044065F"/>
    <w:rsid w:val="00440ACB"/>
    <w:rsid w:val="004410EE"/>
    <w:rsid w:val="00444591"/>
    <w:rsid w:val="00445C9C"/>
    <w:rsid w:val="00446237"/>
    <w:rsid w:val="004465AE"/>
    <w:rsid w:val="004475C4"/>
    <w:rsid w:val="00450DCD"/>
    <w:rsid w:val="0045121E"/>
    <w:rsid w:val="00455C30"/>
    <w:rsid w:val="0045629E"/>
    <w:rsid w:val="00456B68"/>
    <w:rsid w:val="0046026B"/>
    <w:rsid w:val="004609C6"/>
    <w:rsid w:val="00460CE6"/>
    <w:rsid w:val="00461321"/>
    <w:rsid w:val="00461ED0"/>
    <w:rsid w:val="00462894"/>
    <w:rsid w:val="004631FB"/>
    <w:rsid w:val="004637FB"/>
    <w:rsid w:val="004670C8"/>
    <w:rsid w:val="00467D25"/>
    <w:rsid w:val="004717D2"/>
    <w:rsid w:val="00471C59"/>
    <w:rsid w:val="0047336C"/>
    <w:rsid w:val="00473AE5"/>
    <w:rsid w:val="00474900"/>
    <w:rsid w:val="004754C2"/>
    <w:rsid w:val="00475546"/>
    <w:rsid w:val="00477172"/>
    <w:rsid w:val="00477A42"/>
    <w:rsid w:val="00481869"/>
    <w:rsid w:val="00483A52"/>
    <w:rsid w:val="00483E59"/>
    <w:rsid w:val="00484ADE"/>
    <w:rsid w:val="00487C5E"/>
    <w:rsid w:val="004929AC"/>
    <w:rsid w:val="00493667"/>
    <w:rsid w:val="00493886"/>
    <w:rsid w:val="004943C5"/>
    <w:rsid w:val="00494C1F"/>
    <w:rsid w:val="00495DBE"/>
    <w:rsid w:val="004965AD"/>
    <w:rsid w:val="00496E9C"/>
    <w:rsid w:val="00496EF6"/>
    <w:rsid w:val="004A2990"/>
    <w:rsid w:val="004A2A62"/>
    <w:rsid w:val="004A34FB"/>
    <w:rsid w:val="004A3E4E"/>
    <w:rsid w:val="004A3F25"/>
    <w:rsid w:val="004A513A"/>
    <w:rsid w:val="004A7229"/>
    <w:rsid w:val="004A7787"/>
    <w:rsid w:val="004B0E51"/>
    <w:rsid w:val="004B1097"/>
    <w:rsid w:val="004B4691"/>
    <w:rsid w:val="004B509F"/>
    <w:rsid w:val="004B7C9C"/>
    <w:rsid w:val="004B7C9E"/>
    <w:rsid w:val="004B7D05"/>
    <w:rsid w:val="004C2788"/>
    <w:rsid w:val="004C2858"/>
    <w:rsid w:val="004C5282"/>
    <w:rsid w:val="004D06DF"/>
    <w:rsid w:val="004D093D"/>
    <w:rsid w:val="004D0C18"/>
    <w:rsid w:val="004D1847"/>
    <w:rsid w:val="004D2AB7"/>
    <w:rsid w:val="004E3851"/>
    <w:rsid w:val="004E53BC"/>
    <w:rsid w:val="004E60D4"/>
    <w:rsid w:val="004E7805"/>
    <w:rsid w:val="004F0A63"/>
    <w:rsid w:val="004F1FDA"/>
    <w:rsid w:val="004F3B69"/>
    <w:rsid w:val="004F53D2"/>
    <w:rsid w:val="004F5C58"/>
    <w:rsid w:val="004F63E4"/>
    <w:rsid w:val="0050074D"/>
    <w:rsid w:val="00501B7E"/>
    <w:rsid w:val="0050325E"/>
    <w:rsid w:val="00505A56"/>
    <w:rsid w:val="00507090"/>
    <w:rsid w:val="00510105"/>
    <w:rsid w:val="0051065A"/>
    <w:rsid w:val="00511816"/>
    <w:rsid w:val="00512246"/>
    <w:rsid w:val="005130EC"/>
    <w:rsid w:val="00514892"/>
    <w:rsid w:val="00514929"/>
    <w:rsid w:val="00515178"/>
    <w:rsid w:val="005151F2"/>
    <w:rsid w:val="00515A3A"/>
    <w:rsid w:val="00515B0B"/>
    <w:rsid w:val="0051686E"/>
    <w:rsid w:val="00516DB3"/>
    <w:rsid w:val="00520210"/>
    <w:rsid w:val="00520B36"/>
    <w:rsid w:val="005230C3"/>
    <w:rsid w:val="00524791"/>
    <w:rsid w:val="00533057"/>
    <w:rsid w:val="00535D20"/>
    <w:rsid w:val="00540283"/>
    <w:rsid w:val="005428ED"/>
    <w:rsid w:val="005465F6"/>
    <w:rsid w:val="005471D8"/>
    <w:rsid w:val="00552372"/>
    <w:rsid w:val="005531E2"/>
    <w:rsid w:val="005536A3"/>
    <w:rsid w:val="00556F38"/>
    <w:rsid w:val="005601B3"/>
    <w:rsid w:val="00560592"/>
    <w:rsid w:val="005612F6"/>
    <w:rsid w:val="005627A4"/>
    <w:rsid w:val="00564D1D"/>
    <w:rsid w:val="0056689C"/>
    <w:rsid w:val="005672C9"/>
    <w:rsid w:val="0056793B"/>
    <w:rsid w:val="005725C8"/>
    <w:rsid w:val="00574B7C"/>
    <w:rsid w:val="00576193"/>
    <w:rsid w:val="00576693"/>
    <w:rsid w:val="00576D28"/>
    <w:rsid w:val="0057753B"/>
    <w:rsid w:val="00580232"/>
    <w:rsid w:val="005803EE"/>
    <w:rsid w:val="00580E8E"/>
    <w:rsid w:val="00583D78"/>
    <w:rsid w:val="0058488F"/>
    <w:rsid w:val="0058583A"/>
    <w:rsid w:val="00591B8B"/>
    <w:rsid w:val="00595F79"/>
    <w:rsid w:val="00596AA9"/>
    <w:rsid w:val="005977A5"/>
    <w:rsid w:val="005A19A4"/>
    <w:rsid w:val="005A1F79"/>
    <w:rsid w:val="005A2E7E"/>
    <w:rsid w:val="005A3DB6"/>
    <w:rsid w:val="005A59EB"/>
    <w:rsid w:val="005A67CF"/>
    <w:rsid w:val="005A6884"/>
    <w:rsid w:val="005A73E7"/>
    <w:rsid w:val="005B0160"/>
    <w:rsid w:val="005B4151"/>
    <w:rsid w:val="005B4AD2"/>
    <w:rsid w:val="005B4AE9"/>
    <w:rsid w:val="005B5D36"/>
    <w:rsid w:val="005B6D11"/>
    <w:rsid w:val="005B7AAD"/>
    <w:rsid w:val="005C2375"/>
    <w:rsid w:val="005C2902"/>
    <w:rsid w:val="005C4568"/>
    <w:rsid w:val="005C782D"/>
    <w:rsid w:val="005C7D1E"/>
    <w:rsid w:val="005D060F"/>
    <w:rsid w:val="005D17ED"/>
    <w:rsid w:val="005D28F4"/>
    <w:rsid w:val="005D3642"/>
    <w:rsid w:val="005D7B31"/>
    <w:rsid w:val="005D7F5F"/>
    <w:rsid w:val="005E016F"/>
    <w:rsid w:val="005E0AEF"/>
    <w:rsid w:val="005E17FF"/>
    <w:rsid w:val="005E23A2"/>
    <w:rsid w:val="005E240F"/>
    <w:rsid w:val="005E2C49"/>
    <w:rsid w:val="005E6DD6"/>
    <w:rsid w:val="005E7DC7"/>
    <w:rsid w:val="005F1C98"/>
    <w:rsid w:val="005F636C"/>
    <w:rsid w:val="005F7414"/>
    <w:rsid w:val="005F795B"/>
    <w:rsid w:val="00600A9D"/>
    <w:rsid w:val="00603446"/>
    <w:rsid w:val="0060380C"/>
    <w:rsid w:val="00606383"/>
    <w:rsid w:val="006071CF"/>
    <w:rsid w:val="00610187"/>
    <w:rsid w:val="00611B75"/>
    <w:rsid w:val="00612229"/>
    <w:rsid w:val="00612461"/>
    <w:rsid w:val="0061611E"/>
    <w:rsid w:val="00617269"/>
    <w:rsid w:val="00617749"/>
    <w:rsid w:val="0062128A"/>
    <w:rsid w:val="0062234E"/>
    <w:rsid w:val="006247A6"/>
    <w:rsid w:val="00625254"/>
    <w:rsid w:val="006266F8"/>
    <w:rsid w:val="00627507"/>
    <w:rsid w:val="00630A61"/>
    <w:rsid w:val="00631C22"/>
    <w:rsid w:val="006328A0"/>
    <w:rsid w:val="00632CB5"/>
    <w:rsid w:val="00633B5A"/>
    <w:rsid w:val="0063410A"/>
    <w:rsid w:val="00634246"/>
    <w:rsid w:val="00636281"/>
    <w:rsid w:val="006401B6"/>
    <w:rsid w:val="00640AF8"/>
    <w:rsid w:val="00641E65"/>
    <w:rsid w:val="00641E86"/>
    <w:rsid w:val="00641ED5"/>
    <w:rsid w:val="00643510"/>
    <w:rsid w:val="006444F6"/>
    <w:rsid w:val="00645B6B"/>
    <w:rsid w:val="00647580"/>
    <w:rsid w:val="0065075A"/>
    <w:rsid w:val="00651021"/>
    <w:rsid w:val="00653480"/>
    <w:rsid w:val="0065536C"/>
    <w:rsid w:val="00656E50"/>
    <w:rsid w:val="00657E0D"/>
    <w:rsid w:val="00660CEC"/>
    <w:rsid w:val="00660D88"/>
    <w:rsid w:val="0066240B"/>
    <w:rsid w:val="006638F2"/>
    <w:rsid w:val="0066597A"/>
    <w:rsid w:val="00665A4B"/>
    <w:rsid w:val="00665F5B"/>
    <w:rsid w:val="00665FFC"/>
    <w:rsid w:val="00667415"/>
    <w:rsid w:val="00672B3A"/>
    <w:rsid w:val="00672FA7"/>
    <w:rsid w:val="00673099"/>
    <w:rsid w:val="00673EA8"/>
    <w:rsid w:val="00674165"/>
    <w:rsid w:val="006744BE"/>
    <w:rsid w:val="00675192"/>
    <w:rsid w:val="00675C85"/>
    <w:rsid w:val="00680154"/>
    <w:rsid w:val="00680B64"/>
    <w:rsid w:val="00684631"/>
    <w:rsid w:val="006849DB"/>
    <w:rsid w:val="00684B3F"/>
    <w:rsid w:val="00685BC2"/>
    <w:rsid w:val="00686756"/>
    <w:rsid w:val="00690406"/>
    <w:rsid w:val="00691445"/>
    <w:rsid w:val="00691FD8"/>
    <w:rsid w:val="0069229D"/>
    <w:rsid w:val="00695174"/>
    <w:rsid w:val="00695AC0"/>
    <w:rsid w:val="006962E4"/>
    <w:rsid w:val="006A138A"/>
    <w:rsid w:val="006A2D42"/>
    <w:rsid w:val="006A2F09"/>
    <w:rsid w:val="006A37FD"/>
    <w:rsid w:val="006A3911"/>
    <w:rsid w:val="006A5083"/>
    <w:rsid w:val="006A603C"/>
    <w:rsid w:val="006A6968"/>
    <w:rsid w:val="006B208C"/>
    <w:rsid w:val="006B2994"/>
    <w:rsid w:val="006B3366"/>
    <w:rsid w:val="006B6040"/>
    <w:rsid w:val="006C3653"/>
    <w:rsid w:val="006C36C3"/>
    <w:rsid w:val="006C378C"/>
    <w:rsid w:val="006C4DF8"/>
    <w:rsid w:val="006C4E0E"/>
    <w:rsid w:val="006C5D68"/>
    <w:rsid w:val="006C6192"/>
    <w:rsid w:val="006C67BA"/>
    <w:rsid w:val="006D0296"/>
    <w:rsid w:val="006D28C2"/>
    <w:rsid w:val="006D32EE"/>
    <w:rsid w:val="006D5026"/>
    <w:rsid w:val="006D6095"/>
    <w:rsid w:val="006E2907"/>
    <w:rsid w:val="006E31AB"/>
    <w:rsid w:val="006E5513"/>
    <w:rsid w:val="006F023C"/>
    <w:rsid w:val="006F132D"/>
    <w:rsid w:val="006F1EF1"/>
    <w:rsid w:val="006F456E"/>
    <w:rsid w:val="006F4706"/>
    <w:rsid w:val="006F505A"/>
    <w:rsid w:val="006F56D9"/>
    <w:rsid w:val="006F5E22"/>
    <w:rsid w:val="006F6747"/>
    <w:rsid w:val="006F777D"/>
    <w:rsid w:val="006F7EF7"/>
    <w:rsid w:val="00702D0A"/>
    <w:rsid w:val="007032E9"/>
    <w:rsid w:val="00705B9C"/>
    <w:rsid w:val="00705BA5"/>
    <w:rsid w:val="00705C97"/>
    <w:rsid w:val="00712448"/>
    <w:rsid w:val="007128FB"/>
    <w:rsid w:val="00712E08"/>
    <w:rsid w:val="0071455D"/>
    <w:rsid w:val="00714C37"/>
    <w:rsid w:val="00714C4C"/>
    <w:rsid w:val="007161E2"/>
    <w:rsid w:val="007166A0"/>
    <w:rsid w:val="00717096"/>
    <w:rsid w:val="007229E3"/>
    <w:rsid w:val="00724D36"/>
    <w:rsid w:val="0072593A"/>
    <w:rsid w:val="007262C7"/>
    <w:rsid w:val="007266F1"/>
    <w:rsid w:val="00726B76"/>
    <w:rsid w:val="00727C54"/>
    <w:rsid w:val="00730E94"/>
    <w:rsid w:val="00731982"/>
    <w:rsid w:val="00731B62"/>
    <w:rsid w:val="00733D79"/>
    <w:rsid w:val="007345D4"/>
    <w:rsid w:val="00734B82"/>
    <w:rsid w:val="007400CD"/>
    <w:rsid w:val="00740D06"/>
    <w:rsid w:val="00741C1A"/>
    <w:rsid w:val="00743C1F"/>
    <w:rsid w:val="007467CD"/>
    <w:rsid w:val="00746DEC"/>
    <w:rsid w:val="0074766B"/>
    <w:rsid w:val="0075080A"/>
    <w:rsid w:val="00750CCD"/>
    <w:rsid w:val="00751019"/>
    <w:rsid w:val="0075136F"/>
    <w:rsid w:val="00751B3D"/>
    <w:rsid w:val="00753A73"/>
    <w:rsid w:val="00754825"/>
    <w:rsid w:val="00755358"/>
    <w:rsid w:val="0075724C"/>
    <w:rsid w:val="007615FE"/>
    <w:rsid w:val="00762028"/>
    <w:rsid w:val="007626C2"/>
    <w:rsid w:val="00763F46"/>
    <w:rsid w:val="007657C5"/>
    <w:rsid w:val="00765A55"/>
    <w:rsid w:val="0076788D"/>
    <w:rsid w:val="00770E3D"/>
    <w:rsid w:val="007722C9"/>
    <w:rsid w:val="0077238D"/>
    <w:rsid w:val="007827D1"/>
    <w:rsid w:val="00784DD3"/>
    <w:rsid w:val="007861F4"/>
    <w:rsid w:val="007867FF"/>
    <w:rsid w:val="00791119"/>
    <w:rsid w:val="0079229C"/>
    <w:rsid w:val="0079328B"/>
    <w:rsid w:val="00795B7A"/>
    <w:rsid w:val="007A3D21"/>
    <w:rsid w:val="007A587A"/>
    <w:rsid w:val="007A5FF3"/>
    <w:rsid w:val="007B4AD8"/>
    <w:rsid w:val="007B65E1"/>
    <w:rsid w:val="007B7FA4"/>
    <w:rsid w:val="007C335D"/>
    <w:rsid w:val="007C41EA"/>
    <w:rsid w:val="007C7033"/>
    <w:rsid w:val="007C7B96"/>
    <w:rsid w:val="007C7C8E"/>
    <w:rsid w:val="007D0BB9"/>
    <w:rsid w:val="007D1C6B"/>
    <w:rsid w:val="007D2A24"/>
    <w:rsid w:val="007D3010"/>
    <w:rsid w:val="007D3854"/>
    <w:rsid w:val="007D39C6"/>
    <w:rsid w:val="007D5742"/>
    <w:rsid w:val="007D656B"/>
    <w:rsid w:val="007E0797"/>
    <w:rsid w:val="007E104C"/>
    <w:rsid w:val="007E10CD"/>
    <w:rsid w:val="007E1165"/>
    <w:rsid w:val="007E5D86"/>
    <w:rsid w:val="007E7684"/>
    <w:rsid w:val="007F6462"/>
    <w:rsid w:val="007F71F8"/>
    <w:rsid w:val="007F7216"/>
    <w:rsid w:val="0080120C"/>
    <w:rsid w:val="00803AA5"/>
    <w:rsid w:val="0080672A"/>
    <w:rsid w:val="008101FF"/>
    <w:rsid w:val="008107E3"/>
    <w:rsid w:val="00811E94"/>
    <w:rsid w:val="008120F0"/>
    <w:rsid w:val="00813498"/>
    <w:rsid w:val="00813ED5"/>
    <w:rsid w:val="008166F0"/>
    <w:rsid w:val="00820096"/>
    <w:rsid w:val="0082021D"/>
    <w:rsid w:val="00821321"/>
    <w:rsid w:val="008213F1"/>
    <w:rsid w:val="0082385E"/>
    <w:rsid w:val="008242E1"/>
    <w:rsid w:val="00825813"/>
    <w:rsid w:val="008262A6"/>
    <w:rsid w:val="00830C81"/>
    <w:rsid w:val="00832865"/>
    <w:rsid w:val="0083310E"/>
    <w:rsid w:val="008334BA"/>
    <w:rsid w:val="00833642"/>
    <w:rsid w:val="0083390E"/>
    <w:rsid w:val="008357DF"/>
    <w:rsid w:val="00835B36"/>
    <w:rsid w:val="00836CA3"/>
    <w:rsid w:val="00837061"/>
    <w:rsid w:val="008370EF"/>
    <w:rsid w:val="00843771"/>
    <w:rsid w:val="00850D2E"/>
    <w:rsid w:val="00851DA0"/>
    <w:rsid w:val="00855B6D"/>
    <w:rsid w:val="00856286"/>
    <w:rsid w:val="008570E3"/>
    <w:rsid w:val="0086259C"/>
    <w:rsid w:val="0086286B"/>
    <w:rsid w:val="00862BA6"/>
    <w:rsid w:val="008636EA"/>
    <w:rsid w:val="00863FED"/>
    <w:rsid w:val="008645CF"/>
    <w:rsid w:val="008651DC"/>
    <w:rsid w:val="00866BEA"/>
    <w:rsid w:val="00867A05"/>
    <w:rsid w:val="008700BD"/>
    <w:rsid w:val="00871DE8"/>
    <w:rsid w:val="00873A8C"/>
    <w:rsid w:val="00875516"/>
    <w:rsid w:val="00875A0E"/>
    <w:rsid w:val="00876F3A"/>
    <w:rsid w:val="0088135D"/>
    <w:rsid w:val="00885076"/>
    <w:rsid w:val="008866D6"/>
    <w:rsid w:val="008904D4"/>
    <w:rsid w:val="00893E86"/>
    <w:rsid w:val="0089571D"/>
    <w:rsid w:val="00895A84"/>
    <w:rsid w:val="008979A2"/>
    <w:rsid w:val="008A2486"/>
    <w:rsid w:val="008A2E63"/>
    <w:rsid w:val="008A36C7"/>
    <w:rsid w:val="008A3ED9"/>
    <w:rsid w:val="008A3FE9"/>
    <w:rsid w:val="008A42D2"/>
    <w:rsid w:val="008A45D5"/>
    <w:rsid w:val="008A4A85"/>
    <w:rsid w:val="008A50B1"/>
    <w:rsid w:val="008A75CC"/>
    <w:rsid w:val="008A7B06"/>
    <w:rsid w:val="008B10C8"/>
    <w:rsid w:val="008B4EEC"/>
    <w:rsid w:val="008B5B7C"/>
    <w:rsid w:val="008C0328"/>
    <w:rsid w:val="008C1E8C"/>
    <w:rsid w:val="008C7291"/>
    <w:rsid w:val="008C7A86"/>
    <w:rsid w:val="008D00E9"/>
    <w:rsid w:val="008D05E7"/>
    <w:rsid w:val="008D06C4"/>
    <w:rsid w:val="008D0C80"/>
    <w:rsid w:val="008D27A7"/>
    <w:rsid w:val="008D43E1"/>
    <w:rsid w:val="008D5250"/>
    <w:rsid w:val="008D66CD"/>
    <w:rsid w:val="008D721D"/>
    <w:rsid w:val="008D7868"/>
    <w:rsid w:val="008D7B74"/>
    <w:rsid w:val="008E17F2"/>
    <w:rsid w:val="008E2654"/>
    <w:rsid w:val="008E4288"/>
    <w:rsid w:val="008E619E"/>
    <w:rsid w:val="008E75B4"/>
    <w:rsid w:val="008E7D4A"/>
    <w:rsid w:val="008F0AA7"/>
    <w:rsid w:val="008F2580"/>
    <w:rsid w:val="008F503C"/>
    <w:rsid w:val="008F50BD"/>
    <w:rsid w:val="008F61B6"/>
    <w:rsid w:val="008F7760"/>
    <w:rsid w:val="00903132"/>
    <w:rsid w:val="00907888"/>
    <w:rsid w:val="00912AC1"/>
    <w:rsid w:val="0091528A"/>
    <w:rsid w:val="00915299"/>
    <w:rsid w:val="009157E2"/>
    <w:rsid w:val="009159A8"/>
    <w:rsid w:val="00916554"/>
    <w:rsid w:val="00921C81"/>
    <w:rsid w:val="0092387C"/>
    <w:rsid w:val="00924B8A"/>
    <w:rsid w:val="00927C9D"/>
    <w:rsid w:val="00931323"/>
    <w:rsid w:val="009327F5"/>
    <w:rsid w:val="00933011"/>
    <w:rsid w:val="009348A3"/>
    <w:rsid w:val="00934B05"/>
    <w:rsid w:val="00935943"/>
    <w:rsid w:val="00935CB3"/>
    <w:rsid w:val="00936818"/>
    <w:rsid w:val="009375A7"/>
    <w:rsid w:val="00941B15"/>
    <w:rsid w:val="00941B4F"/>
    <w:rsid w:val="00942838"/>
    <w:rsid w:val="00944044"/>
    <w:rsid w:val="00946EDE"/>
    <w:rsid w:val="00947E62"/>
    <w:rsid w:val="00950AAE"/>
    <w:rsid w:val="009532BB"/>
    <w:rsid w:val="00955014"/>
    <w:rsid w:val="009555A3"/>
    <w:rsid w:val="00957338"/>
    <w:rsid w:val="0096114F"/>
    <w:rsid w:val="00961796"/>
    <w:rsid w:val="009629F6"/>
    <w:rsid w:val="0096486F"/>
    <w:rsid w:val="009657BA"/>
    <w:rsid w:val="00965FFA"/>
    <w:rsid w:val="00971DAD"/>
    <w:rsid w:val="009734E9"/>
    <w:rsid w:val="00975AA7"/>
    <w:rsid w:val="00975F37"/>
    <w:rsid w:val="00977F00"/>
    <w:rsid w:val="00981DE3"/>
    <w:rsid w:val="00983094"/>
    <w:rsid w:val="00983C96"/>
    <w:rsid w:val="009873CB"/>
    <w:rsid w:val="00993268"/>
    <w:rsid w:val="00993D8D"/>
    <w:rsid w:val="00994B6E"/>
    <w:rsid w:val="00997A43"/>
    <w:rsid w:val="009A125E"/>
    <w:rsid w:val="009A33D9"/>
    <w:rsid w:val="009A4229"/>
    <w:rsid w:val="009A5019"/>
    <w:rsid w:val="009A5031"/>
    <w:rsid w:val="009A65D7"/>
    <w:rsid w:val="009A6803"/>
    <w:rsid w:val="009A68E9"/>
    <w:rsid w:val="009A7947"/>
    <w:rsid w:val="009B07DE"/>
    <w:rsid w:val="009B09EB"/>
    <w:rsid w:val="009B0DD1"/>
    <w:rsid w:val="009B0E0E"/>
    <w:rsid w:val="009B0FF6"/>
    <w:rsid w:val="009B4637"/>
    <w:rsid w:val="009B4B44"/>
    <w:rsid w:val="009B5326"/>
    <w:rsid w:val="009B7B38"/>
    <w:rsid w:val="009C1204"/>
    <w:rsid w:val="009C1C2A"/>
    <w:rsid w:val="009C2570"/>
    <w:rsid w:val="009C457B"/>
    <w:rsid w:val="009C4CAE"/>
    <w:rsid w:val="009C6D52"/>
    <w:rsid w:val="009C6E59"/>
    <w:rsid w:val="009D17E8"/>
    <w:rsid w:val="009D20D3"/>
    <w:rsid w:val="009D21D5"/>
    <w:rsid w:val="009D3093"/>
    <w:rsid w:val="009D3600"/>
    <w:rsid w:val="009D4DFC"/>
    <w:rsid w:val="009D7239"/>
    <w:rsid w:val="009D7B92"/>
    <w:rsid w:val="009E0752"/>
    <w:rsid w:val="009E3F60"/>
    <w:rsid w:val="009E5079"/>
    <w:rsid w:val="009E5F9E"/>
    <w:rsid w:val="009E609C"/>
    <w:rsid w:val="009E72D5"/>
    <w:rsid w:val="009F3A0D"/>
    <w:rsid w:val="009F4869"/>
    <w:rsid w:val="009F4D97"/>
    <w:rsid w:val="009F5D3A"/>
    <w:rsid w:val="00A01197"/>
    <w:rsid w:val="00A045C8"/>
    <w:rsid w:val="00A05F4E"/>
    <w:rsid w:val="00A05F72"/>
    <w:rsid w:val="00A06732"/>
    <w:rsid w:val="00A06F6B"/>
    <w:rsid w:val="00A10BB9"/>
    <w:rsid w:val="00A10DA5"/>
    <w:rsid w:val="00A114F8"/>
    <w:rsid w:val="00A11ED8"/>
    <w:rsid w:val="00A1217D"/>
    <w:rsid w:val="00A123A0"/>
    <w:rsid w:val="00A130A6"/>
    <w:rsid w:val="00A14C64"/>
    <w:rsid w:val="00A16F96"/>
    <w:rsid w:val="00A17DFB"/>
    <w:rsid w:val="00A2080C"/>
    <w:rsid w:val="00A22C70"/>
    <w:rsid w:val="00A253C3"/>
    <w:rsid w:val="00A255DA"/>
    <w:rsid w:val="00A25B45"/>
    <w:rsid w:val="00A2747D"/>
    <w:rsid w:val="00A2788F"/>
    <w:rsid w:val="00A3121F"/>
    <w:rsid w:val="00A33A02"/>
    <w:rsid w:val="00A33D9C"/>
    <w:rsid w:val="00A347FF"/>
    <w:rsid w:val="00A34EEE"/>
    <w:rsid w:val="00A355F0"/>
    <w:rsid w:val="00A36653"/>
    <w:rsid w:val="00A37116"/>
    <w:rsid w:val="00A42F7F"/>
    <w:rsid w:val="00A4460B"/>
    <w:rsid w:val="00A4568B"/>
    <w:rsid w:val="00A45DF7"/>
    <w:rsid w:val="00A4752B"/>
    <w:rsid w:val="00A4789C"/>
    <w:rsid w:val="00A50632"/>
    <w:rsid w:val="00A54FF0"/>
    <w:rsid w:val="00A642F8"/>
    <w:rsid w:val="00A64A20"/>
    <w:rsid w:val="00A64D00"/>
    <w:rsid w:val="00A651A9"/>
    <w:rsid w:val="00A657DC"/>
    <w:rsid w:val="00A675CA"/>
    <w:rsid w:val="00A67C7B"/>
    <w:rsid w:val="00A702B1"/>
    <w:rsid w:val="00A71E42"/>
    <w:rsid w:val="00A73148"/>
    <w:rsid w:val="00A7620C"/>
    <w:rsid w:val="00A801DC"/>
    <w:rsid w:val="00A80C73"/>
    <w:rsid w:val="00A81B8E"/>
    <w:rsid w:val="00A82F79"/>
    <w:rsid w:val="00A83237"/>
    <w:rsid w:val="00A84DBA"/>
    <w:rsid w:val="00A87D2D"/>
    <w:rsid w:val="00A91C2E"/>
    <w:rsid w:val="00A93281"/>
    <w:rsid w:val="00A93343"/>
    <w:rsid w:val="00A952F8"/>
    <w:rsid w:val="00A96435"/>
    <w:rsid w:val="00A9725C"/>
    <w:rsid w:val="00A978AA"/>
    <w:rsid w:val="00AA1EF3"/>
    <w:rsid w:val="00AA1F4E"/>
    <w:rsid w:val="00AA3196"/>
    <w:rsid w:val="00AA4061"/>
    <w:rsid w:val="00AA4396"/>
    <w:rsid w:val="00AB2076"/>
    <w:rsid w:val="00AB2773"/>
    <w:rsid w:val="00AB502E"/>
    <w:rsid w:val="00AB6B65"/>
    <w:rsid w:val="00AB720A"/>
    <w:rsid w:val="00AC08EF"/>
    <w:rsid w:val="00AC2204"/>
    <w:rsid w:val="00AC23BB"/>
    <w:rsid w:val="00AD092B"/>
    <w:rsid w:val="00AD10EB"/>
    <w:rsid w:val="00AD2920"/>
    <w:rsid w:val="00AD5F05"/>
    <w:rsid w:val="00AD64FE"/>
    <w:rsid w:val="00AD686D"/>
    <w:rsid w:val="00AD78E7"/>
    <w:rsid w:val="00AD7965"/>
    <w:rsid w:val="00AE1B71"/>
    <w:rsid w:val="00AE1F04"/>
    <w:rsid w:val="00AE3CA5"/>
    <w:rsid w:val="00AE6964"/>
    <w:rsid w:val="00AE772F"/>
    <w:rsid w:val="00AF03E7"/>
    <w:rsid w:val="00AF2B5B"/>
    <w:rsid w:val="00AF2EF3"/>
    <w:rsid w:val="00AF2F20"/>
    <w:rsid w:val="00AF3D76"/>
    <w:rsid w:val="00AF3E0F"/>
    <w:rsid w:val="00AF59C4"/>
    <w:rsid w:val="00B006DB"/>
    <w:rsid w:val="00B06A84"/>
    <w:rsid w:val="00B103C2"/>
    <w:rsid w:val="00B10A9B"/>
    <w:rsid w:val="00B11103"/>
    <w:rsid w:val="00B120C4"/>
    <w:rsid w:val="00B129DB"/>
    <w:rsid w:val="00B12DC5"/>
    <w:rsid w:val="00B131AA"/>
    <w:rsid w:val="00B149A7"/>
    <w:rsid w:val="00B14C8D"/>
    <w:rsid w:val="00B152A5"/>
    <w:rsid w:val="00B15BE7"/>
    <w:rsid w:val="00B15F72"/>
    <w:rsid w:val="00B162D8"/>
    <w:rsid w:val="00B17B7A"/>
    <w:rsid w:val="00B17EDD"/>
    <w:rsid w:val="00B20636"/>
    <w:rsid w:val="00B20B58"/>
    <w:rsid w:val="00B21812"/>
    <w:rsid w:val="00B22991"/>
    <w:rsid w:val="00B22AD9"/>
    <w:rsid w:val="00B22F9A"/>
    <w:rsid w:val="00B237D6"/>
    <w:rsid w:val="00B261B5"/>
    <w:rsid w:val="00B2665F"/>
    <w:rsid w:val="00B27836"/>
    <w:rsid w:val="00B30AE0"/>
    <w:rsid w:val="00B313A1"/>
    <w:rsid w:val="00B35250"/>
    <w:rsid w:val="00B36243"/>
    <w:rsid w:val="00B363DC"/>
    <w:rsid w:val="00B36EF2"/>
    <w:rsid w:val="00B42AD4"/>
    <w:rsid w:val="00B42BB5"/>
    <w:rsid w:val="00B43922"/>
    <w:rsid w:val="00B448DE"/>
    <w:rsid w:val="00B44BA5"/>
    <w:rsid w:val="00B46E0D"/>
    <w:rsid w:val="00B51D64"/>
    <w:rsid w:val="00B5206D"/>
    <w:rsid w:val="00B520A5"/>
    <w:rsid w:val="00B532C6"/>
    <w:rsid w:val="00B53F30"/>
    <w:rsid w:val="00B57323"/>
    <w:rsid w:val="00B579A1"/>
    <w:rsid w:val="00B57EE3"/>
    <w:rsid w:val="00B627E1"/>
    <w:rsid w:val="00B62FAA"/>
    <w:rsid w:val="00B6540C"/>
    <w:rsid w:val="00B672A9"/>
    <w:rsid w:val="00B70175"/>
    <w:rsid w:val="00B716FD"/>
    <w:rsid w:val="00B71AFA"/>
    <w:rsid w:val="00B7404E"/>
    <w:rsid w:val="00B75426"/>
    <w:rsid w:val="00B7692D"/>
    <w:rsid w:val="00B80F16"/>
    <w:rsid w:val="00B81483"/>
    <w:rsid w:val="00B81686"/>
    <w:rsid w:val="00B83975"/>
    <w:rsid w:val="00B85489"/>
    <w:rsid w:val="00B86F34"/>
    <w:rsid w:val="00B87EF1"/>
    <w:rsid w:val="00B906F0"/>
    <w:rsid w:val="00B90874"/>
    <w:rsid w:val="00B91DE5"/>
    <w:rsid w:val="00B929E9"/>
    <w:rsid w:val="00B92E8F"/>
    <w:rsid w:val="00B94C77"/>
    <w:rsid w:val="00B95213"/>
    <w:rsid w:val="00B95852"/>
    <w:rsid w:val="00B95A09"/>
    <w:rsid w:val="00B966F5"/>
    <w:rsid w:val="00B9778F"/>
    <w:rsid w:val="00BA1B4F"/>
    <w:rsid w:val="00BA3399"/>
    <w:rsid w:val="00BA7998"/>
    <w:rsid w:val="00BB0ABB"/>
    <w:rsid w:val="00BB127E"/>
    <w:rsid w:val="00BB2274"/>
    <w:rsid w:val="00BB240E"/>
    <w:rsid w:val="00BB3D86"/>
    <w:rsid w:val="00BB6ECC"/>
    <w:rsid w:val="00BC0740"/>
    <w:rsid w:val="00BC0873"/>
    <w:rsid w:val="00BC1F2B"/>
    <w:rsid w:val="00BC24DD"/>
    <w:rsid w:val="00BC32C0"/>
    <w:rsid w:val="00BC7550"/>
    <w:rsid w:val="00BD0933"/>
    <w:rsid w:val="00BD0CBB"/>
    <w:rsid w:val="00BD130C"/>
    <w:rsid w:val="00BD1FB6"/>
    <w:rsid w:val="00BD2126"/>
    <w:rsid w:val="00BD68A7"/>
    <w:rsid w:val="00BD6D5C"/>
    <w:rsid w:val="00BD766A"/>
    <w:rsid w:val="00BD7A17"/>
    <w:rsid w:val="00BD7FA5"/>
    <w:rsid w:val="00BE011B"/>
    <w:rsid w:val="00BE0861"/>
    <w:rsid w:val="00BE0C9D"/>
    <w:rsid w:val="00BE28C4"/>
    <w:rsid w:val="00BE427A"/>
    <w:rsid w:val="00BE50F3"/>
    <w:rsid w:val="00BE7381"/>
    <w:rsid w:val="00BE7508"/>
    <w:rsid w:val="00BE7560"/>
    <w:rsid w:val="00BE7990"/>
    <w:rsid w:val="00BF0F49"/>
    <w:rsid w:val="00BF2374"/>
    <w:rsid w:val="00BF5EC2"/>
    <w:rsid w:val="00BF6675"/>
    <w:rsid w:val="00BF75C0"/>
    <w:rsid w:val="00BF78E7"/>
    <w:rsid w:val="00BF7FA0"/>
    <w:rsid w:val="00C0072E"/>
    <w:rsid w:val="00C00763"/>
    <w:rsid w:val="00C0514D"/>
    <w:rsid w:val="00C0612A"/>
    <w:rsid w:val="00C06A94"/>
    <w:rsid w:val="00C07235"/>
    <w:rsid w:val="00C07FD5"/>
    <w:rsid w:val="00C13C04"/>
    <w:rsid w:val="00C177DD"/>
    <w:rsid w:val="00C17B1D"/>
    <w:rsid w:val="00C20A5B"/>
    <w:rsid w:val="00C219D8"/>
    <w:rsid w:val="00C21E9E"/>
    <w:rsid w:val="00C23653"/>
    <w:rsid w:val="00C23AE5"/>
    <w:rsid w:val="00C2533C"/>
    <w:rsid w:val="00C27F75"/>
    <w:rsid w:val="00C311E2"/>
    <w:rsid w:val="00C32BF1"/>
    <w:rsid w:val="00C3407B"/>
    <w:rsid w:val="00C342D0"/>
    <w:rsid w:val="00C365B0"/>
    <w:rsid w:val="00C36893"/>
    <w:rsid w:val="00C4001A"/>
    <w:rsid w:val="00C40A74"/>
    <w:rsid w:val="00C41B04"/>
    <w:rsid w:val="00C42FD7"/>
    <w:rsid w:val="00C44B88"/>
    <w:rsid w:val="00C456C5"/>
    <w:rsid w:val="00C461F4"/>
    <w:rsid w:val="00C464BC"/>
    <w:rsid w:val="00C512EF"/>
    <w:rsid w:val="00C560D2"/>
    <w:rsid w:val="00C563AB"/>
    <w:rsid w:val="00C60FC0"/>
    <w:rsid w:val="00C6186B"/>
    <w:rsid w:val="00C62400"/>
    <w:rsid w:val="00C62CBB"/>
    <w:rsid w:val="00C635F1"/>
    <w:rsid w:val="00C662FD"/>
    <w:rsid w:val="00C70B31"/>
    <w:rsid w:val="00C70FF8"/>
    <w:rsid w:val="00C7153E"/>
    <w:rsid w:val="00C74B07"/>
    <w:rsid w:val="00C76B7B"/>
    <w:rsid w:val="00C775D3"/>
    <w:rsid w:val="00C81118"/>
    <w:rsid w:val="00C820E5"/>
    <w:rsid w:val="00C82A65"/>
    <w:rsid w:val="00C90B17"/>
    <w:rsid w:val="00C9162C"/>
    <w:rsid w:val="00C9437C"/>
    <w:rsid w:val="00C97643"/>
    <w:rsid w:val="00CA3328"/>
    <w:rsid w:val="00CA49C5"/>
    <w:rsid w:val="00CA5827"/>
    <w:rsid w:val="00CA7991"/>
    <w:rsid w:val="00CB0B90"/>
    <w:rsid w:val="00CB2442"/>
    <w:rsid w:val="00CB2753"/>
    <w:rsid w:val="00CB2A71"/>
    <w:rsid w:val="00CB35EB"/>
    <w:rsid w:val="00CB44A1"/>
    <w:rsid w:val="00CB4A8A"/>
    <w:rsid w:val="00CB5D93"/>
    <w:rsid w:val="00CC479C"/>
    <w:rsid w:val="00CC6F08"/>
    <w:rsid w:val="00CD05C1"/>
    <w:rsid w:val="00CD0CAD"/>
    <w:rsid w:val="00CD332E"/>
    <w:rsid w:val="00CD3AE0"/>
    <w:rsid w:val="00CD3BB6"/>
    <w:rsid w:val="00CD50FF"/>
    <w:rsid w:val="00CD544D"/>
    <w:rsid w:val="00CD6962"/>
    <w:rsid w:val="00CD6C3A"/>
    <w:rsid w:val="00CD71C8"/>
    <w:rsid w:val="00CD7C1F"/>
    <w:rsid w:val="00CE4CBD"/>
    <w:rsid w:val="00CE6B1D"/>
    <w:rsid w:val="00CE715E"/>
    <w:rsid w:val="00CE7380"/>
    <w:rsid w:val="00CE766F"/>
    <w:rsid w:val="00CF0744"/>
    <w:rsid w:val="00CF0C81"/>
    <w:rsid w:val="00CF28C0"/>
    <w:rsid w:val="00CF4243"/>
    <w:rsid w:val="00CF646E"/>
    <w:rsid w:val="00CF7041"/>
    <w:rsid w:val="00CF7E02"/>
    <w:rsid w:val="00D00303"/>
    <w:rsid w:val="00D00E0E"/>
    <w:rsid w:val="00D02831"/>
    <w:rsid w:val="00D05851"/>
    <w:rsid w:val="00D07B7C"/>
    <w:rsid w:val="00D1116E"/>
    <w:rsid w:val="00D12692"/>
    <w:rsid w:val="00D126E9"/>
    <w:rsid w:val="00D1277C"/>
    <w:rsid w:val="00D12832"/>
    <w:rsid w:val="00D12959"/>
    <w:rsid w:val="00D13E5B"/>
    <w:rsid w:val="00D1531F"/>
    <w:rsid w:val="00D160BB"/>
    <w:rsid w:val="00D160E1"/>
    <w:rsid w:val="00D163EB"/>
    <w:rsid w:val="00D1715A"/>
    <w:rsid w:val="00D20890"/>
    <w:rsid w:val="00D21368"/>
    <w:rsid w:val="00D23988"/>
    <w:rsid w:val="00D23AD9"/>
    <w:rsid w:val="00D2495C"/>
    <w:rsid w:val="00D26AA6"/>
    <w:rsid w:val="00D30AEE"/>
    <w:rsid w:val="00D313F9"/>
    <w:rsid w:val="00D33C1A"/>
    <w:rsid w:val="00D34EE7"/>
    <w:rsid w:val="00D36159"/>
    <w:rsid w:val="00D361BC"/>
    <w:rsid w:val="00D4001F"/>
    <w:rsid w:val="00D42912"/>
    <w:rsid w:val="00D45204"/>
    <w:rsid w:val="00D52FD2"/>
    <w:rsid w:val="00D5486D"/>
    <w:rsid w:val="00D55BF1"/>
    <w:rsid w:val="00D56239"/>
    <w:rsid w:val="00D60370"/>
    <w:rsid w:val="00D611FF"/>
    <w:rsid w:val="00D61DAA"/>
    <w:rsid w:val="00D62666"/>
    <w:rsid w:val="00D63B92"/>
    <w:rsid w:val="00D63E9A"/>
    <w:rsid w:val="00D6602E"/>
    <w:rsid w:val="00D66949"/>
    <w:rsid w:val="00D70C63"/>
    <w:rsid w:val="00D71593"/>
    <w:rsid w:val="00D724AF"/>
    <w:rsid w:val="00D7324D"/>
    <w:rsid w:val="00D73B55"/>
    <w:rsid w:val="00D76C30"/>
    <w:rsid w:val="00D76E3B"/>
    <w:rsid w:val="00D77384"/>
    <w:rsid w:val="00D8039A"/>
    <w:rsid w:val="00D83701"/>
    <w:rsid w:val="00D841A6"/>
    <w:rsid w:val="00D85A86"/>
    <w:rsid w:val="00D86A33"/>
    <w:rsid w:val="00D87012"/>
    <w:rsid w:val="00D8778B"/>
    <w:rsid w:val="00D8787A"/>
    <w:rsid w:val="00D87988"/>
    <w:rsid w:val="00D90B4E"/>
    <w:rsid w:val="00D90E1F"/>
    <w:rsid w:val="00D928CD"/>
    <w:rsid w:val="00D95A51"/>
    <w:rsid w:val="00D96DE3"/>
    <w:rsid w:val="00D97D3F"/>
    <w:rsid w:val="00DA04D6"/>
    <w:rsid w:val="00DA1404"/>
    <w:rsid w:val="00DA6319"/>
    <w:rsid w:val="00DA6B8F"/>
    <w:rsid w:val="00DA6CF7"/>
    <w:rsid w:val="00DA7894"/>
    <w:rsid w:val="00DA7CE4"/>
    <w:rsid w:val="00DB0FA9"/>
    <w:rsid w:val="00DB1FED"/>
    <w:rsid w:val="00DB2A1C"/>
    <w:rsid w:val="00DB2C22"/>
    <w:rsid w:val="00DB3630"/>
    <w:rsid w:val="00DB4060"/>
    <w:rsid w:val="00DB4AE4"/>
    <w:rsid w:val="00DB516C"/>
    <w:rsid w:val="00DC0BA0"/>
    <w:rsid w:val="00DC103F"/>
    <w:rsid w:val="00DC21C7"/>
    <w:rsid w:val="00DC2C17"/>
    <w:rsid w:val="00DC3030"/>
    <w:rsid w:val="00DC3B00"/>
    <w:rsid w:val="00DC3E68"/>
    <w:rsid w:val="00DC5475"/>
    <w:rsid w:val="00DC6DB7"/>
    <w:rsid w:val="00DD036B"/>
    <w:rsid w:val="00DD0BF3"/>
    <w:rsid w:val="00DD0EE9"/>
    <w:rsid w:val="00DD1813"/>
    <w:rsid w:val="00DD2A46"/>
    <w:rsid w:val="00DD331F"/>
    <w:rsid w:val="00DD4F34"/>
    <w:rsid w:val="00DD72C6"/>
    <w:rsid w:val="00DE344C"/>
    <w:rsid w:val="00DE3E2A"/>
    <w:rsid w:val="00DE4429"/>
    <w:rsid w:val="00DE4F1F"/>
    <w:rsid w:val="00DE5D5A"/>
    <w:rsid w:val="00DE5E0F"/>
    <w:rsid w:val="00DE6D0F"/>
    <w:rsid w:val="00DE74F5"/>
    <w:rsid w:val="00DF0993"/>
    <w:rsid w:val="00DF173F"/>
    <w:rsid w:val="00DF1895"/>
    <w:rsid w:val="00DF2735"/>
    <w:rsid w:val="00DF3ABD"/>
    <w:rsid w:val="00DF487C"/>
    <w:rsid w:val="00DF64BE"/>
    <w:rsid w:val="00E01733"/>
    <w:rsid w:val="00E01D87"/>
    <w:rsid w:val="00E022C3"/>
    <w:rsid w:val="00E02D8F"/>
    <w:rsid w:val="00E03154"/>
    <w:rsid w:val="00E0353C"/>
    <w:rsid w:val="00E0359F"/>
    <w:rsid w:val="00E0486E"/>
    <w:rsid w:val="00E05777"/>
    <w:rsid w:val="00E05FE3"/>
    <w:rsid w:val="00E07387"/>
    <w:rsid w:val="00E12F4B"/>
    <w:rsid w:val="00E13551"/>
    <w:rsid w:val="00E13E2F"/>
    <w:rsid w:val="00E16C48"/>
    <w:rsid w:val="00E17385"/>
    <w:rsid w:val="00E17504"/>
    <w:rsid w:val="00E17EA6"/>
    <w:rsid w:val="00E21ABD"/>
    <w:rsid w:val="00E21C46"/>
    <w:rsid w:val="00E23098"/>
    <w:rsid w:val="00E25A38"/>
    <w:rsid w:val="00E30B18"/>
    <w:rsid w:val="00E35B1B"/>
    <w:rsid w:val="00E37251"/>
    <w:rsid w:val="00E374B3"/>
    <w:rsid w:val="00E37AB6"/>
    <w:rsid w:val="00E37B90"/>
    <w:rsid w:val="00E40474"/>
    <w:rsid w:val="00E40BAC"/>
    <w:rsid w:val="00E41084"/>
    <w:rsid w:val="00E428BD"/>
    <w:rsid w:val="00E435F4"/>
    <w:rsid w:val="00E4736B"/>
    <w:rsid w:val="00E473A9"/>
    <w:rsid w:val="00E4798A"/>
    <w:rsid w:val="00E508FC"/>
    <w:rsid w:val="00E50980"/>
    <w:rsid w:val="00E50BFB"/>
    <w:rsid w:val="00E52067"/>
    <w:rsid w:val="00E52DB5"/>
    <w:rsid w:val="00E54397"/>
    <w:rsid w:val="00E547C3"/>
    <w:rsid w:val="00E57871"/>
    <w:rsid w:val="00E62AA6"/>
    <w:rsid w:val="00E64A13"/>
    <w:rsid w:val="00E65A71"/>
    <w:rsid w:val="00E65D2F"/>
    <w:rsid w:val="00E66803"/>
    <w:rsid w:val="00E6718B"/>
    <w:rsid w:val="00E6740C"/>
    <w:rsid w:val="00E67709"/>
    <w:rsid w:val="00E7068B"/>
    <w:rsid w:val="00E711F5"/>
    <w:rsid w:val="00E71A66"/>
    <w:rsid w:val="00E732A0"/>
    <w:rsid w:val="00E7390E"/>
    <w:rsid w:val="00E74009"/>
    <w:rsid w:val="00E74070"/>
    <w:rsid w:val="00E773B6"/>
    <w:rsid w:val="00E77D90"/>
    <w:rsid w:val="00E8102F"/>
    <w:rsid w:val="00E82E01"/>
    <w:rsid w:val="00E83B49"/>
    <w:rsid w:val="00E83EB2"/>
    <w:rsid w:val="00E9351F"/>
    <w:rsid w:val="00E9389D"/>
    <w:rsid w:val="00E94C60"/>
    <w:rsid w:val="00E94F2D"/>
    <w:rsid w:val="00EA2946"/>
    <w:rsid w:val="00EA40A8"/>
    <w:rsid w:val="00EA519C"/>
    <w:rsid w:val="00EA68EE"/>
    <w:rsid w:val="00EA71EC"/>
    <w:rsid w:val="00EB1986"/>
    <w:rsid w:val="00EB19AE"/>
    <w:rsid w:val="00EB1A39"/>
    <w:rsid w:val="00EB2AE4"/>
    <w:rsid w:val="00EB3779"/>
    <w:rsid w:val="00EB3819"/>
    <w:rsid w:val="00EB39C8"/>
    <w:rsid w:val="00EB6650"/>
    <w:rsid w:val="00EC1581"/>
    <w:rsid w:val="00EC19B1"/>
    <w:rsid w:val="00EC1F83"/>
    <w:rsid w:val="00EC40E6"/>
    <w:rsid w:val="00EC5508"/>
    <w:rsid w:val="00EC78E6"/>
    <w:rsid w:val="00ED23B4"/>
    <w:rsid w:val="00ED296E"/>
    <w:rsid w:val="00ED3802"/>
    <w:rsid w:val="00ED5B27"/>
    <w:rsid w:val="00EE0495"/>
    <w:rsid w:val="00EE1B8B"/>
    <w:rsid w:val="00EE33E2"/>
    <w:rsid w:val="00EE4A60"/>
    <w:rsid w:val="00EE69A2"/>
    <w:rsid w:val="00EE7389"/>
    <w:rsid w:val="00EF3E4D"/>
    <w:rsid w:val="00EF5885"/>
    <w:rsid w:val="00EF5A5B"/>
    <w:rsid w:val="00EF60AD"/>
    <w:rsid w:val="00EF676A"/>
    <w:rsid w:val="00F0038B"/>
    <w:rsid w:val="00F015B4"/>
    <w:rsid w:val="00F03108"/>
    <w:rsid w:val="00F05046"/>
    <w:rsid w:val="00F05171"/>
    <w:rsid w:val="00F06306"/>
    <w:rsid w:val="00F107E9"/>
    <w:rsid w:val="00F10BA0"/>
    <w:rsid w:val="00F16E81"/>
    <w:rsid w:val="00F17675"/>
    <w:rsid w:val="00F17C50"/>
    <w:rsid w:val="00F22A50"/>
    <w:rsid w:val="00F242C2"/>
    <w:rsid w:val="00F271C5"/>
    <w:rsid w:val="00F31136"/>
    <w:rsid w:val="00F37366"/>
    <w:rsid w:val="00F40116"/>
    <w:rsid w:val="00F404E1"/>
    <w:rsid w:val="00F40FD4"/>
    <w:rsid w:val="00F4336B"/>
    <w:rsid w:val="00F44657"/>
    <w:rsid w:val="00F45DC2"/>
    <w:rsid w:val="00F52886"/>
    <w:rsid w:val="00F530A8"/>
    <w:rsid w:val="00F53C62"/>
    <w:rsid w:val="00F54540"/>
    <w:rsid w:val="00F5707B"/>
    <w:rsid w:val="00F6105A"/>
    <w:rsid w:val="00F6366B"/>
    <w:rsid w:val="00F671CE"/>
    <w:rsid w:val="00F703C6"/>
    <w:rsid w:val="00F7078A"/>
    <w:rsid w:val="00F725C6"/>
    <w:rsid w:val="00F747D1"/>
    <w:rsid w:val="00F748B7"/>
    <w:rsid w:val="00F74D7C"/>
    <w:rsid w:val="00F74DFB"/>
    <w:rsid w:val="00F75003"/>
    <w:rsid w:val="00F77CC4"/>
    <w:rsid w:val="00F804D9"/>
    <w:rsid w:val="00F8743E"/>
    <w:rsid w:val="00F91B6C"/>
    <w:rsid w:val="00F92A32"/>
    <w:rsid w:val="00F933B3"/>
    <w:rsid w:val="00F94BC5"/>
    <w:rsid w:val="00FA0F39"/>
    <w:rsid w:val="00FA10E7"/>
    <w:rsid w:val="00FA19C4"/>
    <w:rsid w:val="00FA7E6B"/>
    <w:rsid w:val="00FB3FBF"/>
    <w:rsid w:val="00FB4A1E"/>
    <w:rsid w:val="00FB7076"/>
    <w:rsid w:val="00FB72B1"/>
    <w:rsid w:val="00FB79C9"/>
    <w:rsid w:val="00FC0E9A"/>
    <w:rsid w:val="00FC11D3"/>
    <w:rsid w:val="00FC1635"/>
    <w:rsid w:val="00FC1B6C"/>
    <w:rsid w:val="00FC2750"/>
    <w:rsid w:val="00FC6A74"/>
    <w:rsid w:val="00FC7598"/>
    <w:rsid w:val="00FD12A8"/>
    <w:rsid w:val="00FD2B23"/>
    <w:rsid w:val="00FD3529"/>
    <w:rsid w:val="00FD3914"/>
    <w:rsid w:val="00FD3A19"/>
    <w:rsid w:val="00FD6213"/>
    <w:rsid w:val="00FD6FAE"/>
    <w:rsid w:val="00FD7D72"/>
    <w:rsid w:val="00FE283E"/>
    <w:rsid w:val="00FE2ED9"/>
    <w:rsid w:val="00FE36F9"/>
    <w:rsid w:val="00FE4E0E"/>
    <w:rsid w:val="00FE5410"/>
    <w:rsid w:val="00FE6115"/>
    <w:rsid w:val="00FE6B30"/>
    <w:rsid w:val="00FE6DBC"/>
    <w:rsid w:val="00FF1490"/>
    <w:rsid w:val="00FF157D"/>
    <w:rsid w:val="00FF330C"/>
    <w:rsid w:val="00FF48D8"/>
    <w:rsid w:val="00FF4DED"/>
    <w:rsid w:val="00FF58C0"/>
    <w:rsid w:val="00FF794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1794C51E"/>
  <w15:docId w15:val="{A35AA66A-5B99-44DB-ADA8-C7FC238D8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C0BA0"/>
    <w:pPr>
      <w:widowControl w:val="0"/>
      <w:spacing w:before="120"/>
      <w:jc w:val="both"/>
    </w:pPr>
    <w:rPr>
      <w:rFonts w:ascii="Arial" w:hAnsi="Arial"/>
    </w:rPr>
  </w:style>
  <w:style w:type="paragraph" w:styleId="Titolo1">
    <w:name w:val="heading 1"/>
    <w:basedOn w:val="Normale"/>
    <w:next w:val="Normale"/>
    <w:qFormat/>
    <w:rsid w:val="007D3854"/>
    <w:pPr>
      <w:keepNext/>
      <w:pageBreakBefore/>
      <w:numPr>
        <w:numId w:val="4"/>
      </w:numPr>
      <w:spacing w:before="240" w:after="120"/>
      <w:outlineLvl w:val="0"/>
    </w:pPr>
    <w:rPr>
      <w:rFonts w:cs="Arial"/>
      <w:b/>
      <w:bCs/>
      <w:caps/>
      <w:kern w:val="32"/>
      <w:sz w:val="28"/>
      <w:szCs w:val="28"/>
    </w:rPr>
  </w:style>
  <w:style w:type="paragraph" w:styleId="Titolo2">
    <w:name w:val="heading 2"/>
    <w:basedOn w:val="Normale"/>
    <w:next w:val="Normale"/>
    <w:autoRedefine/>
    <w:qFormat/>
    <w:rsid w:val="00A17DFB"/>
    <w:pPr>
      <w:keepNext/>
      <w:numPr>
        <w:ilvl w:val="1"/>
        <w:numId w:val="4"/>
      </w:numPr>
      <w:spacing w:before="240" w:after="60"/>
      <w:outlineLvl w:val="1"/>
    </w:pPr>
    <w:rPr>
      <w:rFonts w:cs="Arial"/>
      <w:b/>
      <w:bCs/>
      <w:iCs/>
      <w:sz w:val="24"/>
      <w:szCs w:val="24"/>
    </w:rPr>
  </w:style>
  <w:style w:type="paragraph" w:styleId="Titolo3">
    <w:name w:val="heading 3"/>
    <w:basedOn w:val="Normale"/>
    <w:next w:val="Normale"/>
    <w:link w:val="Titolo3Carattere"/>
    <w:qFormat/>
    <w:rsid w:val="00D90E1F"/>
    <w:pPr>
      <w:numPr>
        <w:ilvl w:val="2"/>
        <w:numId w:val="4"/>
      </w:numPr>
      <w:spacing w:after="120"/>
      <w:outlineLvl w:val="2"/>
    </w:pPr>
    <w:rPr>
      <w:rFonts w:cs="Arial"/>
      <w:b/>
      <w:bCs/>
      <w:sz w:val="22"/>
    </w:rPr>
  </w:style>
  <w:style w:type="paragraph" w:styleId="Titolo4">
    <w:name w:val="heading 4"/>
    <w:basedOn w:val="Normale"/>
    <w:next w:val="Normale"/>
    <w:qFormat/>
    <w:rsid w:val="00B70175"/>
    <w:pPr>
      <w:keepNext/>
      <w:spacing w:before="240" w:after="60"/>
      <w:outlineLvl w:val="3"/>
    </w:pPr>
    <w:rPr>
      <w:b/>
      <w:bCs/>
      <w:sz w:val="28"/>
      <w:szCs w:val="28"/>
    </w:rPr>
  </w:style>
  <w:style w:type="paragraph" w:styleId="Titolo5">
    <w:name w:val="heading 5"/>
    <w:aliases w:val="Allegato"/>
    <w:basedOn w:val="Normale"/>
    <w:next w:val="Normale"/>
    <w:qFormat/>
    <w:rsid w:val="00B57EE3"/>
    <w:pPr>
      <w:spacing w:before="240" w:after="120"/>
      <w:jc w:val="center"/>
      <w:outlineLvl w:val="4"/>
    </w:pPr>
    <w:rPr>
      <w:b/>
      <w:bCs/>
      <w:iCs/>
      <w:szCs w:val="26"/>
      <w:u w:val="single"/>
    </w:rPr>
  </w:style>
  <w:style w:type="paragraph" w:styleId="Titolo6">
    <w:name w:val="heading 6"/>
    <w:basedOn w:val="Normale"/>
    <w:next w:val="Normale"/>
    <w:qFormat/>
    <w:rsid w:val="00B70175"/>
    <w:pPr>
      <w:spacing w:before="240" w:after="60"/>
      <w:outlineLvl w:val="5"/>
    </w:pPr>
    <w:rPr>
      <w:b/>
      <w:bCs/>
      <w:sz w:val="22"/>
      <w:szCs w:val="22"/>
    </w:rPr>
  </w:style>
  <w:style w:type="paragraph" w:styleId="Titolo7">
    <w:name w:val="heading 7"/>
    <w:basedOn w:val="Normale"/>
    <w:next w:val="Normale"/>
    <w:qFormat/>
    <w:rsid w:val="00B70175"/>
    <w:pPr>
      <w:spacing w:before="240" w:after="60"/>
      <w:outlineLvl w:val="6"/>
    </w:pPr>
  </w:style>
  <w:style w:type="paragraph" w:styleId="Titolo8">
    <w:name w:val="heading 8"/>
    <w:basedOn w:val="Normale"/>
    <w:next w:val="Normale"/>
    <w:qFormat/>
    <w:rsid w:val="00B70175"/>
    <w:pPr>
      <w:spacing w:before="240" w:after="60"/>
      <w:outlineLvl w:val="7"/>
    </w:pPr>
    <w:rPr>
      <w:i/>
      <w:iCs/>
    </w:rPr>
  </w:style>
  <w:style w:type="paragraph" w:styleId="Titolo9">
    <w:name w:val="heading 9"/>
    <w:basedOn w:val="Normale"/>
    <w:next w:val="Normale"/>
    <w:qFormat/>
    <w:rsid w:val="00B70175"/>
    <w:pPr>
      <w:spacing w:before="240" w:after="60"/>
      <w:outlineLvl w:val="8"/>
    </w:pPr>
    <w:rPr>
      <w:rFonts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5101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rsid w:val="007D3854"/>
    <w:pPr>
      <w:tabs>
        <w:tab w:val="center" w:pos="4819"/>
        <w:tab w:val="right" w:pos="9638"/>
      </w:tabs>
      <w:spacing w:before="0"/>
    </w:pPr>
    <w:rPr>
      <w:sz w:val="16"/>
    </w:rPr>
  </w:style>
  <w:style w:type="paragraph" w:styleId="Pidipagina">
    <w:name w:val="footer"/>
    <w:basedOn w:val="Normale"/>
    <w:rsid w:val="00510105"/>
    <w:pPr>
      <w:tabs>
        <w:tab w:val="center" w:pos="4819"/>
        <w:tab w:val="right" w:pos="9638"/>
      </w:tabs>
    </w:pPr>
  </w:style>
  <w:style w:type="paragraph" w:styleId="Sommario1">
    <w:name w:val="toc 1"/>
    <w:basedOn w:val="Normale"/>
    <w:next w:val="Normale"/>
    <w:autoRedefine/>
    <w:uiPriority w:val="39"/>
    <w:rsid w:val="002D4C70"/>
    <w:pPr>
      <w:tabs>
        <w:tab w:val="left" w:pos="482"/>
        <w:tab w:val="right" w:leader="dot" w:pos="9628"/>
      </w:tabs>
      <w:spacing w:before="360" w:line="360" w:lineRule="auto"/>
      <w:jc w:val="left"/>
    </w:pPr>
    <w:rPr>
      <w:rFonts w:cs="Arial"/>
      <w:b/>
      <w:noProof/>
    </w:rPr>
  </w:style>
  <w:style w:type="paragraph" w:styleId="Sommario2">
    <w:name w:val="toc 2"/>
    <w:basedOn w:val="Normale"/>
    <w:next w:val="Normale"/>
    <w:autoRedefine/>
    <w:uiPriority w:val="39"/>
    <w:rsid w:val="009E3F60"/>
    <w:pPr>
      <w:tabs>
        <w:tab w:val="left" w:pos="960"/>
        <w:tab w:val="right" w:leader="dot" w:pos="9628"/>
      </w:tabs>
      <w:ind w:left="238"/>
    </w:pPr>
    <w:rPr>
      <w:rFonts w:cs="Arial"/>
      <w:noProof/>
    </w:rPr>
  </w:style>
  <w:style w:type="paragraph" w:styleId="Sommario3">
    <w:name w:val="toc 3"/>
    <w:basedOn w:val="Normale"/>
    <w:next w:val="Normale"/>
    <w:autoRedefine/>
    <w:uiPriority w:val="39"/>
    <w:rsid w:val="00F94BC5"/>
    <w:pPr>
      <w:tabs>
        <w:tab w:val="left" w:pos="1320"/>
        <w:tab w:val="right" w:leader="dot" w:pos="9628"/>
      </w:tabs>
      <w:ind w:left="482"/>
      <w:jc w:val="left"/>
    </w:pPr>
    <w:rPr>
      <w:rFonts w:cs="Arial"/>
      <w:noProof/>
    </w:rPr>
  </w:style>
  <w:style w:type="character" w:styleId="Collegamentoipertestuale">
    <w:name w:val="Hyperlink"/>
    <w:basedOn w:val="Carpredefinitoparagrafo"/>
    <w:uiPriority w:val="99"/>
    <w:rsid w:val="008636EA"/>
    <w:rPr>
      <w:color w:val="0000FF"/>
      <w:u w:val="single"/>
    </w:rPr>
  </w:style>
  <w:style w:type="paragraph" w:styleId="Testodelblocco">
    <w:name w:val="Block Text"/>
    <w:basedOn w:val="Normale"/>
    <w:rsid w:val="00496EF6"/>
    <w:pPr>
      <w:shd w:val="clear" w:color="FFFF00" w:fill="auto"/>
      <w:spacing w:after="100"/>
      <w:ind w:left="-159" w:right="-79"/>
    </w:pPr>
    <w:rPr>
      <w:rFonts w:ascii="Tahoma" w:hAnsi="Tahoma" w:cs="Tahoma"/>
    </w:rPr>
  </w:style>
  <w:style w:type="paragraph" w:styleId="Corpodeltesto2">
    <w:name w:val="Body Text 2"/>
    <w:basedOn w:val="Normale"/>
    <w:rsid w:val="00496EF6"/>
    <w:pPr>
      <w:spacing w:line="360" w:lineRule="auto"/>
    </w:pPr>
  </w:style>
  <w:style w:type="paragraph" w:customStyle="1" w:styleId="corpotesto">
    <w:name w:val="corpo testo"/>
    <w:basedOn w:val="Normale"/>
    <w:rsid w:val="004929AC"/>
    <w:pPr>
      <w:tabs>
        <w:tab w:val="left" w:pos="1077"/>
      </w:tabs>
      <w:ind w:left="851" w:right="851"/>
    </w:pPr>
  </w:style>
  <w:style w:type="paragraph" w:styleId="Corpotesto0">
    <w:name w:val="Body Text"/>
    <w:basedOn w:val="Normale"/>
    <w:rsid w:val="00741C1A"/>
    <w:pPr>
      <w:spacing w:after="120"/>
    </w:pPr>
  </w:style>
  <w:style w:type="paragraph" w:styleId="Rientrocorpodeltesto">
    <w:name w:val="Body Text Indent"/>
    <w:basedOn w:val="Normale"/>
    <w:rsid w:val="00741C1A"/>
    <w:pPr>
      <w:spacing w:after="120"/>
      <w:ind w:left="283"/>
    </w:pPr>
  </w:style>
  <w:style w:type="paragraph" w:styleId="Rientrocorpodeltesto2">
    <w:name w:val="Body Text Indent 2"/>
    <w:basedOn w:val="Normale"/>
    <w:rsid w:val="00741C1A"/>
    <w:pPr>
      <w:spacing w:after="120" w:line="480" w:lineRule="auto"/>
      <w:ind w:left="283"/>
    </w:pPr>
  </w:style>
  <w:style w:type="paragraph" w:customStyle="1" w:styleId="puntoelenco1">
    <w:name w:val="punto elenco 1"/>
    <w:basedOn w:val="Normale"/>
    <w:rsid w:val="00741C1A"/>
    <w:pPr>
      <w:numPr>
        <w:numId w:val="1"/>
      </w:numPr>
    </w:pPr>
  </w:style>
  <w:style w:type="paragraph" w:customStyle="1" w:styleId="0108">
    <w:name w:val="01.08"/>
    <w:basedOn w:val="Normale"/>
    <w:rsid w:val="00050AC6"/>
  </w:style>
  <w:style w:type="character" w:styleId="Numeropagina">
    <w:name w:val="page number"/>
    <w:basedOn w:val="Carpredefinitoparagrafo"/>
    <w:rsid w:val="00617269"/>
  </w:style>
  <w:style w:type="paragraph" w:customStyle="1" w:styleId="Fattore">
    <w:name w:val="Fattore"/>
    <w:basedOn w:val="Normale"/>
    <w:rsid w:val="00C81118"/>
    <w:rPr>
      <w:b/>
      <w:bCs/>
      <w:color w:val="000080"/>
      <w:sz w:val="24"/>
      <w:szCs w:val="22"/>
      <w:lang w:eastAsia="zh-CN"/>
    </w:rPr>
  </w:style>
  <w:style w:type="character" w:customStyle="1" w:styleId="Titolo3Carattere">
    <w:name w:val="Titolo 3 Carattere"/>
    <w:basedOn w:val="Carpredefinitoparagrafo"/>
    <w:link w:val="Titolo3"/>
    <w:rsid w:val="00D90E1F"/>
    <w:rPr>
      <w:rFonts w:ascii="Arial" w:hAnsi="Arial" w:cs="Arial"/>
      <w:b/>
      <w:bCs/>
      <w:sz w:val="22"/>
      <w:lang w:val="it-IT" w:eastAsia="it-IT" w:bidi="ar-SA"/>
    </w:rPr>
  </w:style>
  <w:style w:type="numbering" w:customStyle="1" w:styleId="StilePuntato">
    <w:name w:val="Stile Puntato"/>
    <w:basedOn w:val="Nessunelenco"/>
    <w:rsid w:val="00B70175"/>
    <w:pPr>
      <w:numPr>
        <w:numId w:val="2"/>
      </w:numPr>
    </w:pPr>
  </w:style>
  <w:style w:type="paragraph" w:customStyle="1" w:styleId="Puntato">
    <w:name w:val="Puntato"/>
    <w:basedOn w:val="corpotesto"/>
    <w:autoRedefine/>
    <w:rsid w:val="003D26C3"/>
    <w:pPr>
      <w:tabs>
        <w:tab w:val="clear" w:pos="1077"/>
      </w:tabs>
      <w:spacing w:before="60" w:line="276" w:lineRule="auto"/>
      <w:ind w:left="0" w:right="96"/>
    </w:pPr>
    <w:rPr>
      <w:rFonts w:cs="Arial"/>
    </w:rPr>
  </w:style>
  <w:style w:type="paragraph" w:customStyle="1" w:styleId="Corsivo">
    <w:name w:val="Corsivo"/>
    <w:basedOn w:val="puntoelenco1"/>
    <w:rsid w:val="00C81118"/>
    <w:pPr>
      <w:numPr>
        <w:numId w:val="0"/>
      </w:numPr>
    </w:pPr>
    <w:rPr>
      <w:rFonts w:cs="Arial"/>
      <w:i/>
      <w:iCs/>
      <w:w w:val="90"/>
      <w:szCs w:val="22"/>
    </w:rPr>
  </w:style>
  <w:style w:type="paragraph" w:customStyle="1" w:styleId="Tabella">
    <w:name w:val="Tabella"/>
    <w:basedOn w:val="Normale"/>
    <w:rsid w:val="00232A04"/>
    <w:pPr>
      <w:spacing w:after="120"/>
    </w:pPr>
    <w:rPr>
      <w:rFonts w:cs="Arial"/>
    </w:rPr>
  </w:style>
  <w:style w:type="paragraph" w:customStyle="1" w:styleId="StileTitolo1Sinistro0cmPrimariga0cm">
    <w:name w:val="Stile Titolo 1 + Sinistro:  0 cm Prima riga:  0 cm"/>
    <w:basedOn w:val="Titolo1"/>
    <w:rsid w:val="007D3854"/>
    <w:pPr>
      <w:numPr>
        <w:numId w:val="3"/>
      </w:numPr>
    </w:pPr>
    <w:rPr>
      <w:rFonts w:cs="Times New Roman"/>
      <w:szCs w:val="20"/>
    </w:rPr>
  </w:style>
  <w:style w:type="paragraph" w:customStyle="1" w:styleId="Blu">
    <w:name w:val="Blu"/>
    <w:basedOn w:val="Titolo3"/>
    <w:rsid w:val="00B906F0"/>
    <w:pPr>
      <w:numPr>
        <w:ilvl w:val="0"/>
        <w:numId w:val="0"/>
      </w:numPr>
      <w:pBdr>
        <w:top w:val="thinThickSmallGap" w:sz="24" w:space="1" w:color="C0C0C0"/>
        <w:left w:val="thinThickSmallGap" w:sz="24" w:space="4" w:color="C0C0C0"/>
        <w:bottom w:val="thickThinSmallGap" w:sz="24" w:space="1" w:color="C0C0C0"/>
        <w:right w:val="thickThinSmallGap" w:sz="24" w:space="4" w:color="C0C0C0"/>
      </w:pBdr>
      <w:shd w:val="clear" w:color="auto" w:fill="000080"/>
      <w:jc w:val="center"/>
    </w:pPr>
    <w:rPr>
      <w:bCs w:val="0"/>
      <w:sz w:val="20"/>
      <w:szCs w:val="28"/>
    </w:rPr>
  </w:style>
  <w:style w:type="paragraph" w:customStyle="1" w:styleId="Fattoredirischio">
    <w:name w:val="Fattore di rischio"/>
    <w:basedOn w:val="Titolo3"/>
    <w:link w:val="FattoredirischioCarattere"/>
    <w:rsid w:val="00B906F0"/>
    <w:pPr>
      <w:numPr>
        <w:ilvl w:val="0"/>
        <w:numId w:val="0"/>
      </w:numPr>
      <w:jc w:val="center"/>
    </w:pPr>
    <w:rPr>
      <w:sz w:val="20"/>
    </w:rPr>
  </w:style>
  <w:style w:type="paragraph" w:customStyle="1" w:styleId="rosso">
    <w:name w:val="rosso"/>
    <w:basedOn w:val="Normale"/>
    <w:rsid w:val="00C81118"/>
    <w:pPr>
      <w:jc w:val="left"/>
    </w:pPr>
    <w:rPr>
      <w:b/>
      <w:sz w:val="28"/>
      <w:szCs w:val="28"/>
    </w:rPr>
  </w:style>
  <w:style w:type="character" w:customStyle="1" w:styleId="FattoredirischioCarattere">
    <w:name w:val="Fattore di rischio Carattere"/>
    <w:basedOn w:val="Titolo3Carattere"/>
    <w:link w:val="Fattoredirischio"/>
    <w:rsid w:val="00B906F0"/>
    <w:rPr>
      <w:rFonts w:ascii="Arial" w:hAnsi="Arial" w:cs="Arial"/>
      <w:b/>
      <w:bCs/>
      <w:sz w:val="22"/>
      <w:lang w:val="it-IT" w:eastAsia="it-IT" w:bidi="ar-SA"/>
    </w:rPr>
  </w:style>
  <w:style w:type="paragraph" w:styleId="Titolo">
    <w:name w:val="Title"/>
    <w:basedOn w:val="Normale"/>
    <w:next w:val="Normale"/>
    <w:link w:val="TitoloCarattere"/>
    <w:uiPriority w:val="10"/>
    <w:qFormat/>
    <w:rsid w:val="008213F1"/>
    <w:pPr>
      <w:spacing w:before="240" w:after="60"/>
      <w:jc w:val="center"/>
      <w:outlineLvl w:val="0"/>
    </w:pPr>
    <w:rPr>
      <w:rFonts w:ascii="Cambria" w:hAnsi="Cambria"/>
      <w:b/>
      <w:bCs/>
      <w:kern w:val="28"/>
      <w:sz w:val="32"/>
      <w:szCs w:val="32"/>
    </w:rPr>
  </w:style>
  <w:style w:type="character" w:customStyle="1" w:styleId="TitoloCarattere">
    <w:name w:val="Titolo Carattere"/>
    <w:basedOn w:val="Carpredefinitoparagrafo"/>
    <w:link w:val="Titolo"/>
    <w:uiPriority w:val="10"/>
    <w:rsid w:val="008213F1"/>
    <w:rPr>
      <w:rFonts w:ascii="Cambria" w:eastAsia="Times New Roman" w:hAnsi="Cambria" w:cs="Times New Roman"/>
      <w:b/>
      <w:bCs/>
      <w:kern w:val="28"/>
      <w:sz w:val="32"/>
      <w:szCs w:val="32"/>
    </w:rPr>
  </w:style>
  <w:style w:type="character" w:customStyle="1" w:styleId="IntestazioneCarattere">
    <w:name w:val="Intestazione Carattere"/>
    <w:basedOn w:val="Carpredefinitoparagrafo"/>
    <w:link w:val="Intestazione"/>
    <w:rsid w:val="00C6186B"/>
    <w:rPr>
      <w:rFonts w:ascii="Arial" w:hAnsi="Arial"/>
      <w:sz w:val="16"/>
    </w:rPr>
  </w:style>
  <w:style w:type="paragraph" w:styleId="Titolosommario">
    <w:name w:val="TOC Heading"/>
    <w:basedOn w:val="Titolo1"/>
    <w:next w:val="Normale"/>
    <w:uiPriority w:val="39"/>
    <w:qFormat/>
    <w:rsid w:val="006A2D42"/>
    <w:pPr>
      <w:keepLines/>
      <w:pageBreakBefore w:val="0"/>
      <w:widowControl/>
      <w:numPr>
        <w:numId w:val="0"/>
      </w:numPr>
      <w:spacing w:before="480" w:after="0" w:line="276" w:lineRule="auto"/>
      <w:jc w:val="left"/>
      <w:outlineLvl w:val="9"/>
    </w:pPr>
    <w:rPr>
      <w:rFonts w:ascii="Cambria" w:hAnsi="Cambria" w:cs="Times New Roman"/>
      <w:caps w:val="0"/>
      <w:color w:val="365F91"/>
      <w:kern w:val="0"/>
      <w:lang w:eastAsia="en-US"/>
    </w:rPr>
  </w:style>
  <w:style w:type="paragraph" w:styleId="Sommario4">
    <w:name w:val="toc 4"/>
    <w:basedOn w:val="Normale"/>
    <w:next w:val="Normale"/>
    <w:autoRedefine/>
    <w:uiPriority w:val="39"/>
    <w:unhideWhenUsed/>
    <w:rsid w:val="006A2D42"/>
    <w:pPr>
      <w:widowControl/>
      <w:spacing w:before="0" w:after="100" w:line="276" w:lineRule="auto"/>
      <w:ind w:left="660"/>
      <w:jc w:val="left"/>
    </w:pPr>
    <w:rPr>
      <w:rFonts w:ascii="Calibri" w:hAnsi="Calibri"/>
      <w:sz w:val="22"/>
      <w:szCs w:val="22"/>
    </w:rPr>
  </w:style>
  <w:style w:type="paragraph" w:styleId="Sommario5">
    <w:name w:val="toc 5"/>
    <w:basedOn w:val="Normale"/>
    <w:next w:val="Normale"/>
    <w:autoRedefine/>
    <w:uiPriority w:val="39"/>
    <w:unhideWhenUsed/>
    <w:rsid w:val="006A2D42"/>
    <w:pPr>
      <w:widowControl/>
      <w:spacing w:before="0" w:after="100" w:line="276" w:lineRule="auto"/>
      <w:ind w:left="880"/>
      <w:jc w:val="left"/>
    </w:pPr>
    <w:rPr>
      <w:rFonts w:ascii="Calibri" w:hAnsi="Calibri"/>
      <w:sz w:val="22"/>
      <w:szCs w:val="22"/>
    </w:rPr>
  </w:style>
  <w:style w:type="paragraph" w:styleId="Sommario6">
    <w:name w:val="toc 6"/>
    <w:basedOn w:val="Normale"/>
    <w:next w:val="Normale"/>
    <w:autoRedefine/>
    <w:uiPriority w:val="39"/>
    <w:unhideWhenUsed/>
    <w:rsid w:val="006A2D42"/>
    <w:pPr>
      <w:widowControl/>
      <w:spacing w:before="0" w:after="100" w:line="276" w:lineRule="auto"/>
      <w:ind w:left="1100"/>
      <w:jc w:val="left"/>
    </w:pPr>
    <w:rPr>
      <w:rFonts w:ascii="Calibri" w:hAnsi="Calibri"/>
      <w:sz w:val="22"/>
      <w:szCs w:val="22"/>
    </w:rPr>
  </w:style>
  <w:style w:type="paragraph" w:styleId="Sommario7">
    <w:name w:val="toc 7"/>
    <w:basedOn w:val="Normale"/>
    <w:next w:val="Normale"/>
    <w:autoRedefine/>
    <w:uiPriority w:val="39"/>
    <w:unhideWhenUsed/>
    <w:rsid w:val="006A2D42"/>
    <w:pPr>
      <w:widowControl/>
      <w:spacing w:before="0" w:after="100" w:line="276" w:lineRule="auto"/>
      <w:ind w:left="1320"/>
      <w:jc w:val="left"/>
    </w:pPr>
    <w:rPr>
      <w:rFonts w:ascii="Calibri" w:hAnsi="Calibri"/>
      <w:sz w:val="22"/>
      <w:szCs w:val="22"/>
    </w:rPr>
  </w:style>
  <w:style w:type="paragraph" w:styleId="Sommario8">
    <w:name w:val="toc 8"/>
    <w:basedOn w:val="Normale"/>
    <w:next w:val="Normale"/>
    <w:autoRedefine/>
    <w:uiPriority w:val="39"/>
    <w:unhideWhenUsed/>
    <w:rsid w:val="006A2D42"/>
    <w:pPr>
      <w:widowControl/>
      <w:spacing w:before="0" w:after="100" w:line="276" w:lineRule="auto"/>
      <w:ind w:left="1540"/>
      <w:jc w:val="left"/>
    </w:pPr>
    <w:rPr>
      <w:rFonts w:ascii="Calibri" w:hAnsi="Calibri"/>
      <w:sz w:val="22"/>
      <w:szCs w:val="22"/>
    </w:rPr>
  </w:style>
  <w:style w:type="paragraph" w:styleId="Sommario9">
    <w:name w:val="toc 9"/>
    <w:basedOn w:val="Normale"/>
    <w:next w:val="Normale"/>
    <w:autoRedefine/>
    <w:uiPriority w:val="39"/>
    <w:unhideWhenUsed/>
    <w:rsid w:val="006A2D42"/>
    <w:pPr>
      <w:widowControl/>
      <w:spacing w:before="0" w:after="100" w:line="276" w:lineRule="auto"/>
      <w:ind w:left="1760"/>
      <w:jc w:val="left"/>
    </w:pPr>
    <w:rPr>
      <w:rFonts w:ascii="Calibri" w:hAnsi="Calibri"/>
      <w:sz w:val="22"/>
      <w:szCs w:val="22"/>
    </w:rPr>
  </w:style>
  <w:style w:type="paragraph" w:customStyle="1" w:styleId="Citazioneintensa1">
    <w:name w:val="Citazione intensa1"/>
    <w:aliases w:val="Intense Quote,Rischi principali"/>
    <w:basedOn w:val="Normale"/>
    <w:next w:val="Normale"/>
    <w:link w:val="CitazioneintensaCarattere"/>
    <w:uiPriority w:val="30"/>
    <w:qFormat/>
    <w:rsid w:val="006F456E"/>
    <w:pPr>
      <w:pBdr>
        <w:top w:val="single" w:sz="4" w:space="1" w:color="0F243E" w:shadow="1"/>
        <w:left w:val="single" w:sz="4" w:space="4" w:color="0F243E" w:shadow="1"/>
        <w:bottom w:val="single" w:sz="4" w:space="4" w:color="0F243E" w:shadow="1"/>
        <w:right w:val="single" w:sz="4" w:space="4" w:color="0F243E" w:shadow="1"/>
      </w:pBdr>
      <w:shd w:val="pct10" w:color="auto" w:fill="auto"/>
      <w:spacing w:before="240" w:after="240"/>
      <w:jc w:val="center"/>
    </w:pPr>
    <w:rPr>
      <w:b/>
      <w:bCs/>
      <w:i/>
      <w:iCs/>
      <w:color w:val="0F243E"/>
    </w:rPr>
  </w:style>
  <w:style w:type="character" w:customStyle="1" w:styleId="CitazioneintensaCarattere">
    <w:name w:val="Citazione intensa Carattere"/>
    <w:aliases w:val="Rischi principali Carattere"/>
    <w:basedOn w:val="Carpredefinitoparagrafo"/>
    <w:link w:val="Citazioneintensa1"/>
    <w:uiPriority w:val="30"/>
    <w:rsid w:val="006F456E"/>
    <w:rPr>
      <w:rFonts w:ascii="Arial" w:hAnsi="Arial"/>
      <w:b/>
      <w:bCs/>
      <w:i/>
      <w:iCs/>
      <w:color w:val="0F243E"/>
      <w:shd w:val="pct10" w:color="auto" w:fill="auto"/>
    </w:rPr>
  </w:style>
  <w:style w:type="character" w:styleId="Enfasiintensa">
    <w:name w:val="Intense Emphasis"/>
    <w:basedOn w:val="Carpredefinitoparagrafo"/>
    <w:uiPriority w:val="21"/>
    <w:qFormat/>
    <w:rsid w:val="006A2D42"/>
    <w:rPr>
      <w:b/>
      <w:bCs/>
      <w:i/>
      <w:iCs/>
      <w:color w:val="4F81BD"/>
    </w:rPr>
  </w:style>
  <w:style w:type="character" w:styleId="Enfasigrassetto">
    <w:name w:val="Strong"/>
    <w:basedOn w:val="Carpredefinitoparagrafo"/>
    <w:uiPriority w:val="22"/>
    <w:qFormat/>
    <w:rsid w:val="00D83701"/>
    <w:rPr>
      <w:rFonts w:ascii="Arial" w:hAnsi="Arial"/>
      <w:b/>
      <w:bCs/>
    </w:rPr>
  </w:style>
  <w:style w:type="paragraph" w:customStyle="1" w:styleId="tabella0">
    <w:name w:val="tabella"/>
    <w:basedOn w:val="Normale"/>
    <w:rsid w:val="00611B75"/>
    <w:pPr>
      <w:spacing w:before="0"/>
    </w:pPr>
  </w:style>
  <w:style w:type="paragraph" w:customStyle="1" w:styleId="PUNTOELENCO">
    <w:name w:val="PUNTO ELENCO"/>
    <w:basedOn w:val="Normale"/>
    <w:rsid w:val="00014BC1"/>
    <w:pPr>
      <w:widowControl/>
      <w:numPr>
        <w:numId w:val="5"/>
      </w:numPr>
      <w:spacing w:before="0" w:line="360" w:lineRule="auto"/>
    </w:pPr>
    <w:rPr>
      <w:rFonts w:ascii="Bookman Old Style" w:hAnsi="Bookman Old Style"/>
    </w:rPr>
  </w:style>
  <w:style w:type="paragraph" w:customStyle="1" w:styleId="Corpodeltesto21">
    <w:name w:val="Corpo del testo 21"/>
    <w:basedOn w:val="Normale"/>
    <w:rsid w:val="00014BC1"/>
    <w:pPr>
      <w:widowControl/>
      <w:spacing w:before="0"/>
    </w:pPr>
    <w:rPr>
      <w:rFonts w:ascii="Times New Roman" w:hAnsi="Times New Roman"/>
      <w:sz w:val="24"/>
    </w:rPr>
  </w:style>
  <w:style w:type="paragraph" w:customStyle="1" w:styleId="Testotabella">
    <w:name w:val="Testo tabella"/>
    <w:basedOn w:val="Normale"/>
    <w:next w:val="Normale"/>
    <w:link w:val="TestotabellaCarattere"/>
    <w:qFormat/>
    <w:rsid w:val="00BD0933"/>
    <w:pPr>
      <w:spacing w:before="0"/>
      <w:jc w:val="center"/>
    </w:pPr>
    <w:rPr>
      <w:sz w:val="16"/>
      <w:szCs w:val="16"/>
    </w:rPr>
  </w:style>
  <w:style w:type="character" w:customStyle="1" w:styleId="TestotabellaCarattere">
    <w:name w:val="Testo tabella Carattere"/>
    <w:basedOn w:val="Carpredefinitoparagrafo"/>
    <w:link w:val="Testotabella"/>
    <w:rsid w:val="00BD0933"/>
    <w:rPr>
      <w:rFonts w:ascii="Arial" w:hAnsi="Arial"/>
      <w:sz w:val="16"/>
      <w:szCs w:val="16"/>
    </w:rPr>
  </w:style>
  <w:style w:type="paragraph" w:customStyle="1" w:styleId="Nessunaspaziatura1">
    <w:name w:val="Nessuna spaziatura1"/>
    <w:aliases w:val="No Spacing,Titolino tabella"/>
    <w:link w:val="NessunaspaziaturaCarattere"/>
    <w:uiPriority w:val="1"/>
    <w:qFormat/>
    <w:rsid w:val="00D83701"/>
    <w:pPr>
      <w:widowControl w:val="0"/>
      <w:spacing w:before="40"/>
      <w:jc w:val="center"/>
    </w:pPr>
    <w:rPr>
      <w:rFonts w:ascii="Arial" w:hAnsi="Arial"/>
      <w:b/>
      <w:smallCaps/>
    </w:rPr>
  </w:style>
  <w:style w:type="character" w:customStyle="1" w:styleId="NessunaspaziaturaCarattere">
    <w:name w:val="Nessuna spaziatura Carattere"/>
    <w:aliases w:val="Titolino tabella Carattere"/>
    <w:basedOn w:val="Carpredefinitoparagrafo"/>
    <w:link w:val="Nessunaspaziatura1"/>
    <w:uiPriority w:val="1"/>
    <w:rsid w:val="00D83701"/>
    <w:rPr>
      <w:rFonts w:ascii="Arial" w:hAnsi="Arial"/>
      <w:b/>
      <w:smallCaps/>
      <w:lang w:val="it-IT" w:eastAsia="it-IT" w:bidi="ar-SA"/>
    </w:rPr>
  </w:style>
  <w:style w:type="character" w:styleId="Enfasicorsivo">
    <w:name w:val="Emphasis"/>
    <w:basedOn w:val="Carpredefinitoparagrafo"/>
    <w:uiPriority w:val="20"/>
    <w:qFormat/>
    <w:rsid w:val="00C7153E"/>
    <w:rPr>
      <w:i/>
      <w:iCs/>
    </w:rPr>
  </w:style>
  <w:style w:type="paragraph" w:styleId="Sottotitolo">
    <w:name w:val="Subtitle"/>
    <w:aliases w:val="Rientro"/>
    <w:basedOn w:val="Normale"/>
    <w:next w:val="Normale"/>
    <w:link w:val="SottotitoloCarattere"/>
    <w:uiPriority w:val="11"/>
    <w:qFormat/>
    <w:rsid w:val="001C4EFB"/>
    <w:pPr>
      <w:numPr>
        <w:numId w:val="6"/>
      </w:numPr>
      <w:spacing w:before="60"/>
      <w:jc w:val="left"/>
    </w:pPr>
    <w:rPr>
      <w:szCs w:val="24"/>
    </w:rPr>
  </w:style>
  <w:style w:type="character" w:customStyle="1" w:styleId="SottotitoloCarattere">
    <w:name w:val="Sottotitolo Carattere"/>
    <w:aliases w:val="Rientro Carattere"/>
    <w:basedOn w:val="Carpredefinitoparagrafo"/>
    <w:link w:val="Sottotitolo"/>
    <w:uiPriority w:val="11"/>
    <w:rsid w:val="001C4EFB"/>
    <w:rPr>
      <w:rFonts w:ascii="Arial" w:hAnsi="Arial"/>
      <w:szCs w:val="24"/>
      <w:lang w:val="it-IT" w:eastAsia="it-IT" w:bidi="ar-SA"/>
    </w:rPr>
  </w:style>
  <w:style w:type="paragraph" w:customStyle="1" w:styleId="Citazione1">
    <w:name w:val="Citazione1"/>
    <w:aliases w:val="Quote,Fondopag"/>
    <w:basedOn w:val="Normale"/>
    <w:next w:val="Normale"/>
    <w:link w:val="CitazioneCarattere"/>
    <w:uiPriority w:val="29"/>
    <w:qFormat/>
    <w:rsid w:val="001C1938"/>
    <w:pPr>
      <w:spacing w:before="0"/>
      <w:jc w:val="left"/>
    </w:pPr>
    <w:rPr>
      <w:i/>
      <w:iCs/>
      <w:color w:val="000000"/>
      <w:sz w:val="16"/>
    </w:rPr>
  </w:style>
  <w:style w:type="character" w:customStyle="1" w:styleId="CitazioneCarattere">
    <w:name w:val="Citazione Carattere"/>
    <w:aliases w:val="Fondopag Carattere"/>
    <w:basedOn w:val="Carpredefinitoparagrafo"/>
    <w:link w:val="Citazione1"/>
    <w:uiPriority w:val="29"/>
    <w:rsid w:val="001C1938"/>
    <w:rPr>
      <w:rFonts w:ascii="Arial" w:hAnsi="Arial"/>
      <w:i/>
      <w:iCs/>
      <w:color w:val="000000"/>
      <w:sz w:val="16"/>
    </w:rPr>
  </w:style>
  <w:style w:type="paragraph" w:styleId="NormaleWeb">
    <w:name w:val="Normal (Web)"/>
    <w:basedOn w:val="Normale"/>
    <w:rsid w:val="00B36243"/>
    <w:pPr>
      <w:widowControl/>
      <w:spacing w:before="100" w:beforeAutospacing="1" w:after="100" w:afterAutospacing="1"/>
      <w:jc w:val="left"/>
    </w:pPr>
    <w:rPr>
      <w:rFonts w:ascii="Times New Roman" w:hAnsi="Times New Roman"/>
      <w:color w:val="000080"/>
      <w:sz w:val="24"/>
      <w:szCs w:val="24"/>
    </w:rPr>
  </w:style>
  <w:style w:type="paragraph" w:styleId="Testofumetto">
    <w:name w:val="Balloon Text"/>
    <w:basedOn w:val="Normale"/>
    <w:link w:val="TestofumettoCarattere"/>
    <w:uiPriority w:val="99"/>
    <w:semiHidden/>
    <w:unhideWhenUsed/>
    <w:rsid w:val="00EE4A60"/>
    <w:pPr>
      <w:spacing w:before="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E4A60"/>
    <w:rPr>
      <w:rFonts w:ascii="Tahoma" w:hAnsi="Tahoma" w:cs="Tahoma"/>
      <w:sz w:val="16"/>
      <w:szCs w:val="16"/>
    </w:rPr>
  </w:style>
  <w:style w:type="paragraph" w:styleId="Testonotaapidipagina">
    <w:name w:val="footnote text"/>
    <w:basedOn w:val="Normale"/>
    <w:link w:val="TestonotaapidipaginaCarattere"/>
    <w:uiPriority w:val="99"/>
    <w:semiHidden/>
    <w:unhideWhenUsed/>
    <w:rsid w:val="00DF487C"/>
  </w:style>
  <w:style w:type="character" w:customStyle="1" w:styleId="TestonotaapidipaginaCarattere">
    <w:name w:val="Testo nota a piè di pagina Carattere"/>
    <w:basedOn w:val="Carpredefinitoparagrafo"/>
    <w:link w:val="Testonotaapidipagina"/>
    <w:uiPriority w:val="99"/>
    <w:semiHidden/>
    <w:rsid w:val="00DF487C"/>
    <w:rPr>
      <w:rFonts w:ascii="Arial" w:hAnsi="Arial"/>
    </w:rPr>
  </w:style>
  <w:style w:type="character" w:styleId="Rimandonotaapidipagina">
    <w:name w:val="footnote reference"/>
    <w:basedOn w:val="Carpredefinitoparagrafo"/>
    <w:uiPriority w:val="99"/>
    <w:semiHidden/>
    <w:unhideWhenUsed/>
    <w:rsid w:val="00DF487C"/>
    <w:rPr>
      <w:vertAlign w:val="superscript"/>
    </w:rPr>
  </w:style>
  <w:style w:type="paragraph" w:customStyle="1" w:styleId="t">
    <w:name w:val="t"/>
    <w:basedOn w:val="Normale"/>
    <w:rsid w:val="004E7805"/>
    <w:pPr>
      <w:spacing w:before="0"/>
      <w:jc w:val="left"/>
    </w:pPr>
    <w:rPr>
      <w:sz w:val="22"/>
    </w:rPr>
  </w:style>
  <w:style w:type="character" w:styleId="Rimandocommento">
    <w:name w:val="annotation reference"/>
    <w:basedOn w:val="Carpredefinitoparagrafo"/>
    <w:semiHidden/>
    <w:rsid w:val="00DF0993"/>
    <w:rPr>
      <w:sz w:val="16"/>
      <w:szCs w:val="16"/>
    </w:rPr>
  </w:style>
  <w:style w:type="paragraph" w:styleId="Testocommento">
    <w:name w:val="annotation text"/>
    <w:basedOn w:val="Normale"/>
    <w:semiHidden/>
    <w:rsid w:val="00DF0993"/>
  </w:style>
  <w:style w:type="paragraph" w:styleId="Soggettocommento">
    <w:name w:val="annotation subject"/>
    <w:basedOn w:val="Testocommento"/>
    <w:next w:val="Testocommento"/>
    <w:semiHidden/>
    <w:rsid w:val="00DF0993"/>
    <w:rPr>
      <w:b/>
      <w:bCs/>
    </w:rPr>
  </w:style>
  <w:style w:type="paragraph" w:styleId="Mappadocumento">
    <w:name w:val="Document Map"/>
    <w:basedOn w:val="Normale"/>
    <w:semiHidden/>
    <w:rsid w:val="00A14C64"/>
    <w:pPr>
      <w:shd w:val="clear" w:color="auto" w:fill="000080"/>
    </w:pPr>
    <w:rPr>
      <w:rFonts w:ascii="Tahoma" w:hAnsi="Tahoma" w:cs="Tahoma"/>
    </w:rPr>
  </w:style>
  <w:style w:type="paragraph" w:styleId="Paragrafoelenco">
    <w:name w:val="List Paragraph"/>
    <w:basedOn w:val="Normale"/>
    <w:uiPriority w:val="34"/>
    <w:qFormat/>
    <w:rsid w:val="00153E84"/>
    <w:pPr>
      <w:ind w:left="720"/>
      <w:contextualSpacing/>
    </w:pPr>
  </w:style>
  <w:style w:type="character" w:customStyle="1" w:styleId="lrzxr">
    <w:name w:val="lrzxr"/>
    <w:basedOn w:val="Carpredefinitoparagrafo"/>
    <w:rsid w:val="00D96DE3"/>
  </w:style>
  <w:style w:type="paragraph" w:customStyle="1" w:styleId="Relazione-TestoNormale">
    <w:name w:val="Relazione-TestoNormale"/>
    <w:basedOn w:val="Normale"/>
    <w:rsid w:val="004E3851"/>
    <w:pPr>
      <w:spacing w:before="0" w:line="264" w:lineRule="auto"/>
      <w:ind w:firstLine="567"/>
    </w:pPr>
    <w:rPr>
      <w:rFonts w:cs="Arial"/>
      <w:snapToGrid w:val="0"/>
      <w:sz w:val="22"/>
      <w:szCs w:val="22"/>
    </w:rPr>
  </w:style>
  <w:style w:type="paragraph" w:customStyle="1" w:styleId="Corpodeltesto22">
    <w:name w:val="Corpo del testo 22"/>
    <w:basedOn w:val="Normale"/>
    <w:rsid w:val="007161E2"/>
    <w:pPr>
      <w:widowControl/>
      <w:spacing w:before="0"/>
    </w:pPr>
    <w:rPr>
      <w:rFonts w:ascii="Times New Roman" w:hAnsi="Times New Roman"/>
      <w:sz w:val="24"/>
    </w:rPr>
  </w:style>
  <w:style w:type="paragraph" w:styleId="Revisione">
    <w:name w:val="Revision"/>
    <w:hidden/>
    <w:uiPriority w:val="99"/>
    <w:semiHidden/>
    <w:rsid w:val="008F503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150130">
      <w:bodyDiv w:val="1"/>
      <w:marLeft w:val="0"/>
      <w:marRight w:val="0"/>
      <w:marTop w:val="0"/>
      <w:marBottom w:val="0"/>
      <w:divBdr>
        <w:top w:val="none" w:sz="0" w:space="0" w:color="auto"/>
        <w:left w:val="none" w:sz="0" w:space="0" w:color="auto"/>
        <w:bottom w:val="none" w:sz="0" w:space="0" w:color="auto"/>
        <w:right w:val="none" w:sz="0" w:space="0" w:color="auto"/>
      </w:divBdr>
      <w:divsChild>
        <w:div w:id="1140730172">
          <w:marLeft w:val="0"/>
          <w:marRight w:val="0"/>
          <w:marTop w:val="0"/>
          <w:marBottom w:val="0"/>
          <w:divBdr>
            <w:top w:val="none" w:sz="0" w:space="0" w:color="auto"/>
            <w:left w:val="none" w:sz="0" w:space="0" w:color="auto"/>
            <w:bottom w:val="none" w:sz="0" w:space="0" w:color="auto"/>
            <w:right w:val="none" w:sz="0" w:space="0" w:color="auto"/>
          </w:divBdr>
        </w:div>
      </w:divsChild>
    </w:div>
    <w:div w:id="1037120484">
      <w:bodyDiv w:val="1"/>
      <w:marLeft w:val="0"/>
      <w:marRight w:val="0"/>
      <w:marTop w:val="0"/>
      <w:marBottom w:val="0"/>
      <w:divBdr>
        <w:top w:val="none" w:sz="0" w:space="0" w:color="auto"/>
        <w:left w:val="none" w:sz="0" w:space="0" w:color="auto"/>
        <w:bottom w:val="none" w:sz="0" w:space="0" w:color="auto"/>
        <w:right w:val="none" w:sz="0" w:space="0" w:color="auto"/>
      </w:divBdr>
      <w:divsChild>
        <w:div w:id="1636057284">
          <w:marLeft w:val="0"/>
          <w:marRight w:val="0"/>
          <w:marTop w:val="0"/>
          <w:marBottom w:val="0"/>
          <w:divBdr>
            <w:top w:val="none" w:sz="0" w:space="0" w:color="auto"/>
            <w:left w:val="none" w:sz="0" w:space="0" w:color="auto"/>
            <w:bottom w:val="none" w:sz="0" w:space="0" w:color="auto"/>
            <w:right w:val="none" w:sz="0" w:space="0" w:color="auto"/>
          </w:divBdr>
        </w:div>
      </w:divsChild>
    </w:div>
    <w:div w:id="1362123158">
      <w:bodyDiv w:val="1"/>
      <w:marLeft w:val="0"/>
      <w:marRight w:val="0"/>
      <w:marTop w:val="0"/>
      <w:marBottom w:val="0"/>
      <w:divBdr>
        <w:top w:val="none" w:sz="0" w:space="0" w:color="auto"/>
        <w:left w:val="none" w:sz="0" w:space="0" w:color="auto"/>
        <w:bottom w:val="none" w:sz="0" w:space="0" w:color="auto"/>
        <w:right w:val="none" w:sz="0" w:space="0" w:color="auto"/>
      </w:divBdr>
    </w:div>
    <w:div w:id="1611741314">
      <w:bodyDiv w:val="1"/>
      <w:marLeft w:val="0"/>
      <w:marRight w:val="0"/>
      <w:marTop w:val="0"/>
      <w:marBottom w:val="0"/>
      <w:divBdr>
        <w:top w:val="none" w:sz="0" w:space="0" w:color="auto"/>
        <w:left w:val="none" w:sz="0" w:space="0" w:color="auto"/>
        <w:bottom w:val="none" w:sz="0" w:space="0" w:color="auto"/>
        <w:right w:val="none" w:sz="0" w:space="0" w:color="auto"/>
      </w:divBdr>
      <w:divsChild>
        <w:div w:id="1269584771">
          <w:marLeft w:val="0"/>
          <w:marRight w:val="0"/>
          <w:marTop w:val="0"/>
          <w:marBottom w:val="0"/>
          <w:divBdr>
            <w:top w:val="none" w:sz="0" w:space="0" w:color="auto"/>
            <w:left w:val="none" w:sz="0" w:space="0" w:color="auto"/>
            <w:bottom w:val="none" w:sz="0" w:space="0" w:color="auto"/>
            <w:right w:val="none" w:sz="0" w:space="0" w:color="auto"/>
          </w:divBdr>
        </w:div>
      </w:divsChild>
    </w:div>
    <w:div w:id="1780832816">
      <w:bodyDiv w:val="1"/>
      <w:marLeft w:val="0"/>
      <w:marRight w:val="0"/>
      <w:marTop w:val="0"/>
      <w:marBottom w:val="0"/>
      <w:divBdr>
        <w:top w:val="none" w:sz="0" w:space="0" w:color="auto"/>
        <w:left w:val="none" w:sz="0" w:space="0" w:color="auto"/>
        <w:bottom w:val="none" w:sz="0" w:space="0" w:color="auto"/>
        <w:right w:val="none" w:sz="0" w:space="0" w:color="auto"/>
      </w:divBdr>
      <w:divsChild>
        <w:div w:id="549655179">
          <w:marLeft w:val="0"/>
          <w:marRight w:val="0"/>
          <w:marTop w:val="0"/>
          <w:marBottom w:val="0"/>
          <w:divBdr>
            <w:top w:val="none" w:sz="0" w:space="0" w:color="auto"/>
            <w:left w:val="none" w:sz="0" w:space="0" w:color="auto"/>
            <w:bottom w:val="none" w:sz="0" w:space="0" w:color="auto"/>
            <w:right w:val="none" w:sz="0" w:space="0" w:color="auto"/>
          </w:divBdr>
        </w:div>
      </w:divsChild>
    </w:div>
    <w:div w:id="1870872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8EA039-E2A6-4B47-9934-4B53D3DC3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21</Pages>
  <Words>4153</Words>
  <Characters>31899</Characters>
  <Application>Microsoft Office Word</Application>
  <DocSecurity>0</DocSecurity>
  <Lines>265</Lines>
  <Paragraphs>71</Paragraphs>
  <ScaleCrop>false</ScaleCrop>
  <HeadingPairs>
    <vt:vector size="2" baseType="variant">
      <vt:variant>
        <vt:lpstr>Titolo</vt:lpstr>
      </vt:variant>
      <vt:variant>
        <vt:i4>1</vt:i4>
      </vt:variant>
    </vt:vector>
  </HeadingPairs>
  <TitlesOfParts>
    <vt:vector size="1" baseType="lpstr">
      <vt:lpstr>DUVRI</vt:lpstr>
    </vt:vector>
  </TitlesOfParts>
  <Company>Polistudio srl</Company>
  <LinksUpToDate>false</LinksUpToDate>
  <CharactersWithSpaces>35981</CharactersWithSpaces>
  <SharedDoc>false</SharedDoc>
  <HLinks>
    <vt:vector size="6" baseType="variant">
      <vt:variant>
        <vt:i4>1441842</vt:i4>
      </vt:variant>
      <vt:variant>
        <vt:i4>202</vt:i4>
      </vt:variant>
      <vt:variant>
        <vt:i4>0</vt:i4>
      </vt:variant>
      <vt:variant>
        <vt:i4>5</vt:i4>
      </vt:variant>
      <vt:variant>
        <vt:lpwstr/>
      </vt:variant>
      <vt:variant>
        <vt:lpwstr>_Toc74644273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DUVRI</dc:title>
  <dc:creator>LIBRALONA</dc:creator>
  <cp:lastModifiedBy>Gianni Pozzetti</cp:lastModifiedBy>
  <cp:revision>5</cp:revision>
  <cp:lastPrinted>2025-03-21T14:40:00Z</cp:lastPrinted>
  <dcterms:created xsi:type="dcterms:W3CDTF">2025-03-25T17:00:00Z</dcterms:created>
  <dcterms:modified xsi:type="dcterms:W3CDTF">2025-03-28T14:24:00Z</dcterms:modified>
</cp:coreProperties>
</file>